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1F48B" w14:textId="59DB7EFE" w:rsidR="000D0515" w:rsidRPr="000654A6" w:rsidRDefault="00C53BD9" w:rsidP="00C53BD9">
      <w:pPr>
        <w:tabs>
          <w:tab w:val="left" w:pos="2410"/>
        </w:tabs>
        <w:jc w:val="center"/>
        <w:rPr>
          <w:rFonts w:ascii="Arial" w:hAnsi="Arial" w:cs="Arial"/>
          <w:b/>
          <w:sz w:val="24"/>
          <w:szCs w:val="24"/>
        </w:rPr>
      </w:pPr>
      <w:r w:rsidRPr="000654A6">
        <w:rPr>
          <w:rFonts w:ascii="Arial" w:hAnsi="Arial" w:cs="Arial"/>
          <w:b/>
          <w:sz w:val="28"/>
          <w:szCs w:val="28"/>
        </w:rPr>
        <w:t>STRUKTURA ADRESÁŘŮ PRO ULOŽENÍ DAT NA CD</w:t>
      </w:r>
      <w:r w:rsidRPr="000654A6">
        <w:rPr>
          <w:rFonts w:ascii="Arial" w:hAnsi="Arial" w:cs="Arial"/>
          <w:b/>
          <w:sz w:val="28"/>
          <w:szCs w:val="28"/>
        </w:rPr>
        <w:br/>
        <w:t>/ PRO ELEKTRONICKOU PŘEJÍMKU PD</w:t>
      </w:r>
    </w:p>
    <w:p w14:paraId="542F24C7" w14:textId="77777777" w:rsidR="000D0515" w:rsidRPr="000654A6" w:rsidRDefault="000D0515" w:rsidP="000D0515">
      <w:pPr>
        <w:rPr>
          <w:rFonts w:ascii="Arial" w:hAnsi="Arial" w:cs="Arial"/>
          <w:sz w:val="24"/>
          <w:szCs w:val="24"/>
        </w:rPr>
      </w:pPr>
    </w:p>
    <w:p w14:paraId="2FA2CD8C" w14:textId="63138810" w:rsidR="000D0515" w:rsidRPr="000654A6" w:rsidRDefault="00967931" w:rsidP="00967931">
      <w:pPr>
        <w:spacing w:before="240" w:after="120"/>
        <w:rPr>
          <w:rFonts w:ascii="Arial" w:hAnsi="Arial" w:cs="Arial"/>
          <w:b/>
          <w:bCs/>
          <w:sz w:val="24"/>
          <w:szCs w:val="24"/>
        </w:rPr>
      </w:pPr>
      <w:r w:rsidRPr="000654A6">
        <w:rPr>
          <w:rFonts w:ascii="Arial" w:hAnsi="Arial" w:cs="Arial"/>
          <w:b/>
          <w:bCs/>
          <w:sz w:val="24"/>
          <w:szCs w:val="24"/>
        </w:rPr>
        <w:t xml:space="preserve">● </w:t>
      </w:r>
      <w:r w:rsidR="00C36463" w:rsidRPr="000654A6">
        <w:rPr>
          <w:rFonts w:ascii="Arial" w:hAnsi="Arial" w:cs="Arial"/>
          <w:b/>
          <w:bCs/>
          <w:sz w:val="24"/>
          <w:szCs w:val="24"/>
        </w:rPr>
        <w:t>Kořenový adresář (název CD):</w:t>
      </w:r>
    </w:p>
    <w:p w14:paraId="13B432E1" w14:textId="1576FEB7" w:rsidR="000D0515" w:rsidRPr="000654A6" w:rsidRDefault="00C36463" w:rsidP="00C36463">
      <w:pPr>
        <w:ind w:left="1420" w:firstLine="284"/>
        <w:rPr>
          <w:rFonts w:ascii="Arial" w:hAnsi="Arial" w:cs="Arial"/>
          <w:b/>
          <w:sz w:val="22"/>
          <w:szCs w:val="22"/>
        </w:rPr>
      </w:pPr>
      <w:r w:rsidRPr="000654A6">
        <w:rPr>
          <w:rFonts w:ascii="Arial" w:hAnsi="Arial" w:cs="Arial"/>
          <w:b/>
          <w:sz w:val="22"/>
          <w:szCs w:val="22"/>
        </w:rPr>
        <w:t>Č</w:t>
      </w:r>
      <w:r w:rsidR="005578C3" w:rsidRPr="000654A6">
        <w:rPr>
          <w:rFonts w:ascii="Arial" w:hAnsi="Arial" w:cs="Arial"/>
          <w:b/>
          <w:sz w:val="22"/>
          <w:szCs w:val="22"/>
        </w:rPr>
        <w:t>íslo stavby (</w:t>
      </w:r>
      <w:r w:rsidRPr="000654A6">
        <w:rPr>
          <w:rFonts w:ascii="Arial" w:hAnsi="Arial" w:cs="Arial"/>
          <w:b/>
          <w:sz w:val="22"/>
          <w:szCs w:val="22"/>
        </w:rPr>
        <w:t>SZ</w:t>
      </w:r>
      <w:r w:rsidR="005578C3" w:rsidRPr="000654A6">
        <w:rPr>
          <w:rFonts w:ascii="Arial" w:hAnsi="Arial" w:cs="Arial"/>
          <w:b/>
          <w:sz w:val="22"/>
          <w:szCs w:val="22"/>
        </w:rPr>
        <w:t>)</w:t>
      </w:r>
    </w:p>
    <w:p w14:paraId="67376F82" w14:textId="74200EAB" w:rsidR="000D0515" w:rsidRPr="000654A6" w:rsidRDefault="00967931" w:rsidP="00967931">
      <w:pPr>
        <w:spacing w:before="240" w:after="120"/>
        <w:rPr>
          <w:rFonts w:ascii="Arial" w:hAnsi="Arial" w:cs="Arial"/>
          <w:b/>
          <w:bCs/>
          <w:sz w:val="24"/>
          <w:szCs w:val="24"/>
        </w:rPr>
      </w:pPr>
      <w:r w:rsidRPr="000654A6">
        <w:rPr>
          <w:rFonts w:ascii="Arial" w:hAnsi="Arial" w:cs="Arial"/>
          <w:b/>
          <w:bCs/>
          <w:sz w:val="24"/>
          <w:szCs w:val="24"/>
        </w:rPr>
        <w:t xml:space="preserve">● </w:t>
      </w:r>
      <w:r w:rsidR="00C36463" w:rsidRPr="000654A6">
        <w:rPr>
          <w:rFonts w:ascii="Arial" w:hAnsi="Arial" w:cs="Arial"/>
          <w:b/>
          <w:bCs/>
          <w:sz w:val="24"/>
          <w:szCs w:val="24"/>
        </w:rPr>
        <w:t>Soubory:</w:t>
      </w:r>
    </w:p>
    <w:p w14:paraId="54BDABBC" w14:textId="16EA586D" w:rsidR="000D0515" w:rsidRPr="000654A6" w:rsidRDefault="00C36463" w:rsidP="00D51CF0">
      <w:pPr>
        <w:tabs>
          <w:tab w:val="left" w:pos="1701"/>
          <w:tab w:val="left" w:pos="3402"/>
        </w:tabs>
        <w:rPr>
          <w:rFonts w:ascii="Arial" w:hAnsi="Arial" w:cs="Arial"/>
          <w:sz w:val="22"/>
          <w:szCs w:val="22"/>
        </w:rPr>
      </w:pPr>
      <w:r w:rsidRPr="000654A6">
        <w:rPr>
          <w:rFonts w:ascii="Arial" w:hAnsi="Arial" w:cs="Arial"/>
          <w:b/>
          <w:sz w:val="22"/>
          <w:szCs w:val="22"/>
        </w:rPr>
        <w:tab/>
      </w:r>
      <w:r w:rsidR="000D0515" w:rsidRPr="000654A6">
        <w:rPr>
          <w:rFonts w:ascii="Arial" w:hAnsi="Arial" w:cs="Arial"/>
          <w:b/>
          <w:sz w:val="22"/>
          <w:szCs w:val="22"/>
        </w:rPr>
        <w:t>\</w:t>
      </w:r>
      <w:r w:rsidR="00055494" w:rsidRPr="000654A6">
        <w:rPr>
          <w:rFonts w:ascii="Arial" w:hAnsi="Arial" w:cs="Arial"/>
          <w:b/>
          <w:sz w:val="22"/>
          <w:szCs w:val="22"/>
        </w:rPr>
        <w:t>A</w:t>
      </w:r>
      <w:r w:rsidR="000D0515" w:rsidRPr="000654A6">
        <w:rPr>
          <w:rFonts w:ascii="Arial" w:hAnsi="Arial" w:cs="Arial"/>
          <w:b/>
          <w:sz w:val="22"/>
          <w:szCs w:val="22"/>
        </w:rPr>
        <w:t>rchivacni_soubor_stavby.doc</w:t>
      </w:r>
      <w:r w:rsidR="000D0515" w:rsidRPr="000654A6">
        <w:rPr>
          <w:rFonts w:ascii="Arial" w:hAnsi="Arial" w:cs="Arial"/>
          <w:b/>
          <w:sz w:val="22"/>
          <w:szCs w:val="22"/>
        </w:rPr>
        <w:tab/>
      </w:r>
      <w:r w:rsidR="005578C3" w:rsidRPr="000654A6">
        <w:rPr>
          <w:rFonts w:ascii="Arial" w:hAnsi="Arial" w:cs="Arial"/>
          <w:sz w:val="22"/>
          <w:szCs w:val="22"/>
        </w:rPr>
        <w:t xml:space="preserve"> </w:t>
      </w:r>
    </w:p>
    <w:p w14:paraId="512F7474" w14:textId="5E60E97D" w:rsidR="00EB2170" w:rsidRPr="000654A6" w:rsidRDefault="00C36463" w:rsidP="00EB2170">
      <w:pPr>
        <w:tabs>
          <w:tab w:val="left" w:pos="1701"/>
          <w:tab w:val="left" w:pos="3402"/>
        </w:tabs>
        <w:rPr>
          <w:rFonts w:ascii="Arial" w:hAnsi="Arial" w:cs="Arial"/>
          <w:bCs/>
          <w:sz w:val="22"/>
          <w:szCs w:val="22"/>
        </w:rPr>
      </w:pPr>
      <w:r w:rsidRPr="000654A6">
        <w:rPr>
          <w:rFonts w:ascii="Arial" w:hAnsi="Arial" w:cs="Arial"/>
          <w:b/>
          <w:sz w:val="22"/>
          <w:szCs w:val="22"/>
        </w:rPr>
        <w:tab/>
      </w:r>
      <w:r w:rsidR="000D0515" w:rsidRPr="000654A6">
        <w:rPr>
          <w:rFonts w:ascii="Arial" w:hAnsi="Arial" w:cs="Arial"/>
          <w:b/>
          <w:sz w:val="22"/>
          <w:szCs w:val="22"/>
        </w:rPr>
        <w:t>\</w:t>
      </w:r>
      <w:proofErr w:type="spellStart"/>
      <w:r w:rsidRPr="000654A6">
        <w:rPr>
          <w:rFonts w:ascii="Arial" w:hAnsi="Arial" w:cs="Arial"/>
          <w:b/>
          <w:sz w:val="22"/>
          <w:szCs w:val="22"/>
        </w:rPr>
        <w:t>ZS_“číslo</w:t>
      </w:r>
      <w:proofErr w:type="spellEnd"/>
      <w:r w:rsidRPr="000654A6">
        <w:rPr>
          <w:rFonts w:ascii="Arial" w:hAnsi="Arial" w:cs="Arial"/>
          <w:b/>
          <w:sz w:val="22"/>
          <w:szCs w:val="22"/>
        </w:rPr>
        <w:t xml:space="preserve"> ZS“.PDF</w:t>
      </w:r>
      <w:r w:rsidR="00EB2170" w:rsidRPr="000654A6">
        <w:rPr>
          <w:rFonts w:ascii="Arial" w:hAnsi="Arial" w:cs="Arial"/>
          <w:b/>
          <w:sz w:val="22"/>
          <w:szCs w:val="22"/>
        </w:rPr>
        <w:t xml:space="preserve">  (</w:t>
      </w:r>
      <w:proofErr w:type="spellStart"/>
      <w:r w:rsidR="00EB2170" w:rsidRPr="000654A6">
        <w:rPr>
          <w:rFonts w:ascii="Arial" w:hAnsi="Arial" w:cs="Arial"/>
          <w:bCs/>
          <w:sz w:val="22"/>
          <w:szCs w:val="22"/>
        </w:rPr>
        <w:t>Scan</w:t>
      </w:r>
      <w:proofErr w:type="spellEnd"/>
      <w:r w:rsidR="00EB2170" w:rsidRPr="000654A6">
        <w:rPr>
          <w:rFonts w:ascii="Arial" w:hAnsi="Arial" w:cs="Arial"/>
          <w:bCs/>
          <w:sz w:val="22"/>
          <w:szCs w:val="22"/>
        </w:rPr>
        <w:t xml:space="preserve"> podepsaného ZS)</w:t>
      </w:r>
    </w:p>
    <w:p w14:paraId="45741635" w14:textId="77777777" w:rsidR="00EB2170" w:rsidRPr="000654A6" w:rsidRDefault="00EB2170" w:rsidP="00EB2170">
      <w:pPr>
        <w:tabs>
          <w:tab w:val="left" w:pos="1701"/>
          <w:tab w:val="left" w:pos="3402"/>
        </w:tabs>
        <w:rPr>
          <w:rFonts w:ascii="Arial" w:hAnsi="Arial" w:cs="Arial"/>
          <w:sz w:val="22"/>
          <w:szCs w:val="22"/>
        </w:rPr>
      </w:pPr>
    </w:p>
    <w:p w14:paraId="007DD72A" w14:textId="7D9988EB" w:rsidR="000D0515" w:rsidRPr="000654A6" w:rsidRDefault="00D51CF0" w:rsidP="008D5D7E">
      <w:pPr>
        <w:tabs>
          <w:tab w:val="left" w:pos="1701"/>
        </w:tabs>
        <w:jc w:val="both"/>
        <w:rPr>
          <w:rFonts w:ascii="Arial" w:hAnsi="Arial" w:cs="Arial"/>
          <w:i/>
          <w:iCs/>
          <w:sz w:val="22"/>
          <w:szCs w:val="22"/>
        </w:rPr>
      </w:pPr>
      <w:r w:rsidRPr="000654A6">
        <w:rPr>
          <w:rFonts w:ascii="Arial" w:hAnsi="Arial" w:cs="Arial"/>
          <w:i/>
          <w:iCs/>
          <w:sz w:val="22"/>
          <w:szCs w:val="22"/>
        </w:rPr>
        <w:t xml:space="preserve">Pozn.: </w:t>
      </w:r>
      <w:r w:rsidR="00DE73C8" w:rsidRPr="000654A6">
        <w:rPr>
          <w:rFonts w:ascii="Arial" w:hAnsi="Arial" w:cs="Arial"/>
          <w:i/>
          <w:iCs/>
          <w:sz w:val="22"/>
          <w:szCs w:val="22"/>
        </w:rPr>
        <w:t>T</w:t>
      </w:r>
      <w:r w:rsidRPr="000654A6">
        <w:rPr>
          <w:rFonts w:ascii="Arial" w:hAnsi="Arial" w:cs="Arial"/>
          <w:i/>
          <w:iCs/>
          <w:sz w:val="22"/>
          <w:szCs w:val="22"/>
        </w:rPr>
        <w:t>yto dva soubory budou ukládány na CD. P</w:t>
      </w:r>
      <w:r w:rsidR="00C36463" w:rsidRPr="000654A6">
        <w:rPr>
          <w:rFonts w:ascii="Arial" w:hAnsi="Arial" w:cs="Arial"/>
          <w:i/>
          <w:iCs/>
          <w:sz w:val="22"/>
          <w:szCs w:val="22"/>
        </w:rPr>
        <w:t>o</w:t>
      </w:r>
      <w:r w:rsidRPr="000654A6">
        <w:rPr>
          <w:rFonts w:ascii="Arial" w:hAnsi="Arial" w:cs="Arial"/>
          <w:i/>
          <w:iCs/>
          <w:sz w:val="22"/>
          <w:szCs w:val="22"/>
        </w:rPr>
        <w:t xml:space="preserve"> přechodu na archivaci v</w:t>
      </w:r>
      <w:r w:rsidR="00DE73C8" w:rsidRPr="000654A6">
        <w:rPr>
          <w:rFonts w:ascii="Arial" w:hAnsi="Arial" w:cs="Arial"/>
          <w:i/>
          <w:iCs/>
          <w:sz w:val="22"/>
          <w:szCs w:val="22"/>
        </w:rPr>
        <w:t> </w:t>
      </w:r>
      <w:r w:rsidRPr="000654A6">
        <w:rPr>
          <w:rFonts w:ascii="Arial" w:hAnsi="Arial" w:cs="Arial"/>
          <w:i/>
          <w:iCs/>
          <w:sz w:val="22"/>
          <w:szCs w:val="22"/>
        </w:rPr>
        <w:t>DMS</w:t>
      </w:r>
      <w:r w:rsidR="00DE73C8" w:rsidRPr="000654A6">
        <w:rPr>
          <w:rFonts w:ascii="Arial" w:hAnsi="Arial" w:cs="Arial"/>
          <w:i/>
          <w:iCs/>
          <w:sz w:val="22"/>
          <w:szCs w:val="22"/>
        </w:rPr>
        <w:t>/POŘÍZ</w:t>
      </w:r>
      <w:r w:rsidRPr="000654A6">
        <w:rPr>
          <w:rFonts w:ascii="Arial" w:hAnsi="Arial" w:cs="Arial"/>
          <w:i/>
          <w:iCs/>
          <w:sz w:val="22"/>
          <w:szCs w:val="22"/>
        </w:rPr>
        <w:t xml:space="preserve"> již n</w:t>
      </w:r>
      <w:r w:rsidR="00C36463" w:rsidRPr="000654A6">
        <w:rPr>
          <w:rFonts w:ascii="Arial" w:hAnsi="Arial" w:cs="Arial"/>
          <w:i/>
          <w:iCs/>
          <w:sz w:val="22"/>
          <w:szCs w:val="22"/>
        </w:rPr>
        <w:t>ebudou požadovány vkládat od projektanta.</w:t>
      </w:r>
      <w:r w:rsidR="009C2F73" w:rsidRPr="000654A6">
        <w:rPr>
          <w:rFonts w:ascii="Arial" w:hAnsi="Arial" w:cs="Arial"/>
          <w:i/>
          <w:iCs/>
          <w:sz w:val="22"/>
          <w:szCs w:val="22"/>
        </w:rPr>
        <w:t xml:space="preserve"> Detaily budou součástí manuálu k POŘÍZ.</w:t>
      </w:r>
      <w:r w:rsidR="00C36463" w:rsidRPr="000654A6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60E91361" w14:textId="1C6BF736" w:rsidR="006D3095" w:rsidRPr="000654A6" w:rsidRDefault="00967931" w:rsidP="00967931">
      <w:pPr>
        <w:spacing w:before="240" w:after="120"/>
        <w:rPr>
          <w:rFonts w:ascii="Arial" w:hAnsi="Arial" w:cs="Arial"/>
          <w:b/>
          <w:bCs/>
          <w:sz w:val="24"/>
          <w:szCs w:val="24"/>
        </w:rPr>
      </w:pPr>
      <w:r w:rsidRPr="000654A6">
        <w:rPr>
          <w:rFonts w:ascii="Arial" w:hAnsi="Arial" w:cs="Arial"/>
          <w:b/>
          <w:bCs/>
          <w:sz w:val="24"/>
          <w:szCs w:val="24"/>
        </w:rPr>
        <w:t xml:space="preserve">● </w:t>
      </w:r>
      <w:r w:rsidR="00C36463" w:rsidRPr="000654A6">
        <w:rPr>
          <w:rFonts w:ascii="Arial" w:hAnsi="Arial" w:cs="Arial"/>
          <w:b/>
          <w:bCs/>
          <w:sz w:val="24"/>
          <w:szCs w:val="24"/>
        </w:rPr>
        <w:t>Adresáře</w:t>
      </w:r>
      <w:r w:rsidR="000654A6" w:rsidRPr="000654A6">
        <w:rPr>
          <w:rFonts w:ascii="Arial" w:hAnsi="Arial" w:cs="Arial"/>
          <w:b/>
          <w:bCs/>
          <w:sz w:val="24"/>
          <w:szCs w:val="24"/>
        </w:rPr>
        <w:t xml:space="preserve"> (složky)</w:t>
      </w:r>
      <w:r w:rsidR="00C36463" w:rsidRPr="000654A6">
        <w:rPr>
          <w:rFonts w:ascii="Arial" w:hAnsi="Arial" w:cs="Arial"/>
          <w:b/>
          <w:bCs/>
          <w:sz w:val="24"/>
          <w:szCs w:val="24"/>
        </w:rPr>
        <w:t>:</w:t>
      </w:r>
    </w:p>
    <w:p w14:paraId="096C2D0E" w14:textId="77743794" w:rsidR="00D51CF0" w:rsidRPr="000654A6" w:rsidRDefault="00972A9B" w:rsidP="001D79CD">
      <w:pPr>
        <w:pStyle w:val="Odstavecseseznamem"/>
        <w:ind w:left="1704"/>
        <w:contextualSpacing w:val="0"/>
        <w:rPr>
          <w:rFonts w:ascii="Arial" w:hAnsi="Arial" w:cs="Arial"/>
          <w:b/>
          <w:bCs/>
          <w:snapToGrid/>
          <w:color w:val="auto"/>
          <w:sz w:val="22"/>
          <w:szCs w:val="22"/>
        </w:rPr>
      </w:pPr>
      <w:r w:rsidRPr="000654A6">
        <w:rPr>
          <w:rFonts w:ascii="Arial" w:hAnsi="Arial" w:cs="Arial"/>
          <w:b/>
          <w:bCs/>
        </w:rPr>
        <w:t>„</w:t>
      </w:r>
      <w:r w:rsidR="00D51CF0" w:rsidRPr="000654A6">
        <w:rPr>
          <w:rFonts w:ascii="Arial" w:hAnsi="Arial" w:cs="Arial"/>
          <w:b/>
          <w:bCs/>
        </w:rPr>
        <w:t>Dokumentace pro stavební úřad (získání veřejnoprávního titulu)</w:t>
      </w:r>
      <w:r w:rsidRPr="000654A6">
        <w:rPr>
          <w:rFonts w:ascii="Arial" w:hAnsi="Arial" w:cs="Arial"/>
          <w:b/>
          <w:bCs/>
        </w:rPr>
        <w:t>“</w:t>
      </w:r>
    </w:p>
    <w:p w14:paraId="16092F61" w14:textId="77777777" w:rsidR="00D51CF0" w:rsidRPr="000654A6" w:rsidRDefault="00D51CF0" w:rsidP="00967931">
      <w:pPr>
        <w:pStyle w:val="Odstavecseseznamem"/>
        <w:spacing w:after="120"/>
        <w:ind w:left="1707"/>
        <w:contextualSpacing w:val="0"/>
        <w:rPr>
          <w:rFonts w:ascii="Arial" w:hAnsi="Arial" w:cs="Arial"/>
          <w:i/>
          <w:iCs/>
        </w:rPr>
      </w:pPr>
      <w:r w:rsidRPr="000654A6">
        <w:rPr>
          <w:rFonts w:ascii="Arial" w:hAnsi="Arial" w:cs="Arial"/>
          <w:i/>
          <w:iCs/>
        </w:rPr>
        <w:t>Bez podadresářů</w:t>
      </w:r>
    </w:p>
    <w:p w14:paraId="28368A9D" w14:textId="5146EC39" w:rsidR="00D51CF0" w:rsidRPr="000654A6" w:rsidRDefault="00972A9B" w:rsidP="001D79CD">
      <w:pPr>
        <w:pStyle w:val="Odstavecseseznamem"/>
        <w:ind w:left="1704"/>
        <w:contextualSpacing w:val="0"/>
        <w:rPr>
          <w:rFonts w:ascii="Arial" w:hAnsi="Arial" w:cs="Arial"/>
          <w:b/>
          <w:bCs/>
        </w:rPr>
      </w:pPr>
      <w:r w:rsidRPr="000654A6">
        <w:rPr>
          <w:rFonts w:ascii="Arial" w:hAnsi="Arial" w:cs="Arial"/>
          <w:b/>
          <w:bCs/>
        </w:rPr>
        <w:t>„</w:t>
      </w:r>
      <w:r w:rsidR="00D51CF0" w:rsidRPr="000654A6">
        <w:rPr>
          <w:rFonts w:ascii="Arial" w:hAnsi="Arial" w:cs="Arial"/>
          <w:b/>
          <w:bCs/>
        </w:rPr>
        <w:t>Projektová dokumentace pro provádění stavby (DPS)</w:t>
      </w:r>
      <w:r w:rsidRPr="000654A6">
        <w:rPr>
          <w:rFonts w:ascii="Arial" w:hAnsi="Arial" w:cs="Arial"/>
          <w:b/>
          <w:bCs/>
        </w:rPr>
        <w:t>“</w:t>
      </w:r>
    </w:p>
    <w:p w14:paraId="11ABEEA1" w14:textId="77777777" w:rsidR="000654A6" w:rsidRPr="000654A6" w:rsidRDefault="000654A6" w:rsidP="000654A6">
      <w:pPr>
        <w:pStyle w:val="Odstavecseseznamem"/>
        <w:numPr>
          <w:ilvl w:val="0"/>
          <w:numId w:val="8"/>
        </w:numPr>
        <w:ind w:left="2064"/>
        <w:rPr>
          <w:rFonts w:ascii="Arial" w:hAnsi="Arial" w:cs="Arial"/>
          <w:i/>
          <w:iCs/>
        </w:rPr>
      </w:pPr>
      <w:r w:rsidRPr="000654A6">
        <w:rPr>
          <w:rFonts w:ascii="Arial" w:hAnsi="Arial" w:cs="Arial"/>
          <w:i/>
          <w:iCs/>
        </w:rPr>
        <w:t>Dokladová část (bez SBVB, které jsou archivované ve VEBR+)</w:t>
      </w:r>
    </w:p>
    <w:p w14:paraId="3B06DF29" w14:textId="71C67C86" w:rsidR="000654A6" w:rsidRPr="000654A6" w:rsidRDefault="000654A6" w:rsidP="001D79CD">
      <w:pPr>
        <w:pStyle w:val="Odstavecseseznamem"/>
        <w:numPr>
          <w:ilvl w:val="0"/>
          <w:numId w:val="8"/>
        </w:numPr>
        <w:ind w:left="2064"/>
        <w:rPr>
          <w:rFonts w:ascii="Arial" w:hAnsi="Arial" w:cs="Arial"/>
          <w:i/>
          <w:iCs/>
        </w:rPr>
      </w:pPr>
      <w:r w:rsidRPr="000654A6">
        <w:rPr>
          <w:rFonts w:ascii="Arial" w:hAnsi="Arial" w:cs="Arial"/>
          <w:i/>
          <w:iCs/>
        </w:rPr>
        <w:t>Fotodokumentace PD</w:t>
      </w:r>
    </w:p>
    <w:p w14:paraId="5921F230" w14:textId="77777777" w:rsidR="000654A6" w:rsidRPr="000654A6" w:rsidRDefault="000654A6" w:rsidP="000654A6">
      <w:pPr>
        <w:pStyle w:val="Odstavecseseznamem"/>
        <w:numPr>
          <w:ilvl w:val="0"/>
          <w:numId w:val="8"/>
        </w:numPr>
        <w:ind w:left="2064"/>
        <w:rPr>
          <w:rFonts w:ascii="Arial" w:hAnsi="Arial" w:cs="Arial"/>
          <w:i/>
          <w:iCs/>
        </w:rPr>
      </w:pPr>
      <w:r w:rsidRPr="000654A6">
        <w:rPr>
          <w:rFonts w:ascii="Arial" w:hAnsi="Arial" w:cs="Arial"/>
          <w:i/>
          <w:iCs/>
        </w:rPr>
        <w:t>GEO_GIS (geodetická příp. GIS část dokumentace)</w:t>
      </w:r>
    </w:p>
    <w:p w14:paraId="3AD84040" w14:textId="77777777" w:rsidR="000654A6" w:rsidRPr="000654A6" w:rsidRDefault="000654A6" w:rsidP="000654A6">
      <w:pPr>
        <w:pStyle w:val="Odstavecseseznamem"/>
        <w:numPr>
          <w:ilvl w:val="0"/>
          <w:numId w:val="8"/>
        </w:numPr>
        <w:ind w:left="2064"/>
        <w:rPr>
          <w:rFonts w:ascii="Arial" w:hAnsi="Arial" w:cs="Arial"/>
          <w:i/>
          <w:iCs/>
        </w:rPr>
      </w:pPr>
      <w:r w:rsidRPr="000654A6">
        <w:rPr>
          <w:rFonts w:ascii="Arial" w:hAnsi="Arial" w:cs="Arial"/>
          <w:i/>
          <w:iCs/>
        </w:rPr>
        <w:t>Podklady pro výběrové řízení</w:t>
      </w:r>
    </w:p>
    <w:p w14:paraId="1525B849" w14:textId="77777777" w:rsidR="000654A6" w:rsidRPr="000654A6" w:rsidRDefault="000654A6" w:rsidP="000654A6">
      <w:pPr>
        <w:pStyle w:val="Odstavecseseznamem"/>
        <w:numPr>
          <w:ilvl w:val="0"/>
          <w:numId w:val="8"/>
        </w:numPr>
        <w:ind w:left="2064"/>
        <w:rPr>
          <w:rFonts w:ascii="Arial" w:hAnsi="Arial" w:cs="Arial"/>
          <w:i/>
          <w:iCs/>
        </w:rPr>
      </w:pPr>
      <w:r w:rsidRPr="000654A6">
        <w:rPr>
          <w:rFonts w:ascii="Arial" w:hAnsi="Arial" w:cs="Arial"/>
          <w:i/>
          <w:iCs/>
        </w:rPr>
        <w:t>Rozpočet</w:t>
      </w:r>
    </w:p>
    <w:p w14:paraId="20D79E25" w14:textId="31BB4870" w:rsidR="000654A6" w:rsidRPr="000654A6" w:rsidRDefault="000654A6" w:rsidP="000654A6">
      <w:pPr>
        <w:pStyle w:val="Odstavecseseznamem"/>
        <w:numPr>
          <w:ilvl w:val="0"/>
          <w:numId w:val="8"/>
        </w:numPr>
        <w:ind w:left="2064"/>
        <w:rPr>
          <w:rFonts w:ascii="Arial" w:hAnsi="Arial" w:cs="Arial"/>
          <w:i/>
          <w:iCs/>
        </w:rPr>
      </w:pPr>
      <w:r w:rsidRPr="000654A6">
        <w:rPr>
          <w:rFonts w:ascii="Arial" w:hAnsi="Arial" w:cs="Arial"/>
          <w:i/>
          <w:iCs/>
        </w:rPr>
        <w:t>Textová část (včetně plánu BOZP</w:t>
      </w:r>
      <w:r w:rsidRPr="000654A6">
        <w:rPr>
          <w:rFonts w:ascii="Arial" w:hAnsi="Arial" w:cs="Arial"/>
          <w:i/>
          <w:iCs/>
        </w:rPr>
        <w:t>)</w:t>
      </w:r>
    </w:p>
    <w:p w14:paraId="1F9DB810" w14:textId="06550FF4" w:rsidR="00D51CF0" w:rsidRPr="000654A6" w:rsidRDefault="00D51CF0" w:rsidP="001D79CD">
      <w:pPr>
        <w:pStyle w:val="Odstavecseseznamem"/>
        <w:numPr>
          <w:ilvl w:val="0"/>
          <w:numId w:val="8"/>
        </w:numPr>
        <w:ind w:left="2064"/>
        <w:rPr>
          <w:rFonts w:ascii="Arial" w:hAnsi="Arial" w:cs="Arial"/>
          <w:i/>
          <w:iCs/>
        </w:rPr>
      </w:pPr>
      <w:r w:rsidRPr="000654A6">
        <w:rPr>
          <w:rFonts w:ascii="Arial" w:hAnsi="Arial" w:cs="Arial"/>
          <w:i/>
          <w:iCs/>
        </w:rPr>
        <w:t>Výkresová část</w:t>
      </w:r>
    </w:p>
    <w:p w14:paraId="0851C86E" w14:textId="26F36135" w:rsidR="000654A6" w:rsidRPr="000654A6" w:rsidRDefault="000654A6" w:rsidP="000654A6">
      <w:pPr>
        <w:rPr>
          <w:rFonts w:ascii="Arial" w:hAnsi="Arial" w:cs="Arial"/>
          <w:i/>
          <w:iCs/>
        </w:rPr>
      </w:pPr>
    </w:p>
    <w:p w14:paraId="61E4F8F5" w14:textId="282FAC84" w:rsidR="000654A6" w:rsidRPr="000654A6" w:rsidRDefault="000654A6" w:rsidP="000654A6">
      <w:pPr>
        <w:rPr>
          <w:rFonts w:ascii="Arial" w:hAnsi="Arial" w:cs="Arial"/>
          <w:i/>
          <w:iCs/>
        </w:rPr>
      </w:pPr>
    </w:p>
    <w:p w14:paraId="47FA11CE" w14:textId="111094EA" w:rsidR="000654A6" w:rsidRPr="000654A6" w:rsidRDefault="000654A6" w:rsidP="000654A6">
      <w:pPr>
        <w:tabs>
          <w:tab w:val="left" w:pos="1701"/>
        </w:tabs>
        <w:jc w:val="both"/>
        <w:rPr>
          <w:rFonts w:ascii="Arial" w:hAnsi="Arial" w:cs="Arial"/>
          <w:i/>
          <w:iCs/>
          <w:sz w:val="22"/>
          <w:szCs w:val="22"/>
        </w:rPr>
      </w:pPr>
      <w:r w:rsidRPr="000654A6">
        <w:rPr>
          <w:rFonts w:ascii="Arial" w:hAnsi="Arial" w:cs="Arial"/>
          <w:i/>
          <w:iCs/>
          <w:sz w:val="22"/>
          <w:szCs w:val="22"/>
        </w:rPr>
        <w:t>Dále lze využít: složky „Ostatní“ a dle potřeby i „Dokumentace pro předání stavby“</w:t>
      </w:r>
    </w:p>
    <w:p w14:paraId="0E497BD2" w14:textId="442D83B0" w:rsidR="00967931" w:rsidRPr="000654A6" w:rsidRDefault="00967931" w:rsidP="00967931">
      <w:pPr>
        <w:pStyle w:val="Odstavecseseznamem"/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0654A6">
        <w:rPr>
          <w:rFonts w:ascii="Arial" w:hAnsi="Arial" w:cs="Arial"/>
          <w:sz w:val="22"/>
          <w:szCs w:val="22"/>
        </w:rPr>
        <w:tab/>
      </w:r>
    </w:p>
    <w:p w14:paraId="0D853406" w14:textId="26C6F09D" w:rsidR="00EB2170" w:rsidRPr="000654A6" w:rsidRDefault="00967931" w:rsidP="00967931">
      <w:pPr>
        <w:spacing w:before="240" w:after="120"/>
        <w:rPr>
          <w:rFonts w:ascii="Arial" w:hAnsi="Arial" w:cs="Arial"/>
          <w:b/>
          <w:bCs/>
          <w:sz w:val="24"/>
          <w:szCs w:val="24"/>
        </w:rPr>
      </w:pPr>
      <w:r w:rsidRPr="000654A6">
        <w:rPr>
          <w:rFonts w:ascii="Arial" w:hAnsi="Arial" w:cs="Arial"/>
          <w:b/>
          <w:bCs/>
          <w:sz w:val="24"/>
          <w:szCs w:val="24"/>
        </w:rPr>
        <w:t xml:space="preserve">● </w:t>
      </w:r>
      <w:r w:rsidR="00972A9B" w:rsidRPr="000654A6">
        <w:rPr>
          <w:rFonts w:ascii="Arial" w:hAnsi="Arial" w:cs="Arial"/>
          <w:b/>
          <w:bCs/>
          <w:sz w:val="24"/>
          <w:szCs w:val="24"/>
        </w:rPr>
        <w:t xml:space="preserve">Upřesnění: </w:t>
      </w:r>
    </w:p>
    <w:p w14:paraId="32C6BEB9" w14:textId="704681F0" w:rsidR="00EB2170" w:rsidRPr="000654A6" w:rsidRDefault="00EB2170" w:rsidP="008D5D7E">
      <w:p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0654A6">
        <w:rPr>
          <w:rFonts w:ascii="Arial" w:hAnsi="Arial" w:cs="Arial"/>
          <w:sz w:val="22"/>
          <w:szCs w:val="22"/>
          <w:u w:val="single"/>
        </w:rPr>
        <w:t>Dokladová část</w:t>
      </w:r>
      <w:r w:rsidRPr="000654A6">
        <w:rPr>
          <w:rFonts w:ascii="Arial" w:hAnsi="Arial" w:cs="Arial"/>
          <w:sz w:val="22"/>
          <w:szCs w:val="22"/>
        </w:rPr>
        <w:t xml:space="preserve"> bude obsahovat požadavky dotčených vlastníků, institucí a správců technické </w:t>
      </w:r>
      <w:proofErr w:type="spellStart"/>
      <w:r w:rsidRPr="000654A6">
        <w:rPr>
          <w:rFonts w:ascii="Arial" w:hAnsi="Arial" w:cs="Arial"/>
          <w:sz w:val="22"/>
          <w:szCs w:val="22"/>
        </w:rPr>
        <w:t>infrastruk</w:t>
      </w:r>
      <w:proofErr w:type="spellEnd"/>
      <w:r w:rsidR="008D5D7E" w:rsidRPr="000654A6">
        <w:rPr>
          <w:rFonts w:ascii="Arial" w:hAnsi="Arial" w:cs="Arial"/>
          <w:sz w:val="22"/>
          <w:szCs w:val="22"/>
        </w:rPr>
        <w:t>-</w:t>
      </w:r>
      <w:r w:rsidRPr="000654A6">
        <w:rPr>
          <w:rFonts w:ascii="Arial" w:hAnsi="Arial" w:cs="Arial"/>
          <w:sz w:val="22"/>
          <w:szCs w:val="22"/>
        </w:rPr>
        <w:t>tury. Vyjádření, stanoviska a podobné dokumenty relevantní k dané akci.</w:t>
      </w:r>
    </w:p>
    <w:p w14:paraId="2BE5C60C" w14:textId="28EB88BC" w:rsidR="00EB2170" w:rsidRPr="000654A6" w:rsidRDefault="00EB2170" w:rsidP="008D5D7E">
      <w:p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14:paraId="1630079F" w14:textId="60C47ACB" w:rsidR="006D3095" w:rsidRPr="000654A6" w:rsidRDefault="00EB2170" w:rsidP="008D5D7E">
      <w:p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0654A6">
        <w:rPr>
          <w:rFonts w:ascii="Arial" w:hAnsi="Arial" w:cs="Arial"/>
          <w:sz w:val="22"/>
          <w:szCs w:val="22"/>
          <w:u w:val="single"/>
        </w:rPr>
        <w:t>Rozpočtová část</w:t>
      </w:r>
      <w:r w:rsidRPr="000654A6">
        <w:rPr>
          <w:rFonts w:ascii="Arial" w:hAnsi="Arial" w:cs="Arial"/>
          <w:sz w:val="22"/>
          <w:szCs w:val="22"/>
        </w:rPr>
        <w:t xml:space="preserve"> bude obsahovat veškeré podklady definované TPPD</w:t>
      </w:r>
      <w:r w:rsidR="000654A6" w:rsidRPr="000654A6">
        <w:rPr>
          <w:rFonts w:ascii="Arial" w:hAnsi="Arial" w:cs="Arial"/>
          <w:sz w:val="22"/>
          <w:szCs w:val="22"/>
        </w:rPr>
        <w:t xml:space="preserve"> VN, NN</w:t>
      </w:r>
      <w:r w:rsidRPr="000654A6">
        <w:rPr>
          <w:rFonts w:ascii="Arial" w:hAnsi="Arial" w:cs="Arial"/>
          <w:sz w:val="22"/>
          <w:szCs w:val="22"/>
        </w:rPr>
        <w:t xml:space="preserve"> a metodikou rozpočtování. S přechodem na DMS dojde k revizi této složky.</w:t>
      </w:r>
    </w:p>
    <w:p w14:paraId="4DD6B0DF" w14:textId="77777777" w:rsidR="00F570CA" w:rsidRPr="000654A6" w:rsidRDefault="00F570CA" w:rsidP="00EB2170">
      <w:pPr>
        <w:tabs>
          <w:tab w:val="left" w:pos="1701"/>
        </w:tabs>
        <w:rPr>
          <w:rFonts w:ascii="Arial" w:hAnsi="Arial" w:cs="Arial"/>
          <w:sz w:val="22"/>
          <w:szCs w:val="22"/>
        </w:rPr>
      </w:pPr>
    </w:p>
    <w:p w14:paraId="66360092" w14:textId="1F87E3A2" w:rsidR="00F570CA" w:rsidRPr="000654A6" w:rsidRDefault="00F570CA" w:rsidP="00EB2170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0654A6">
        <w:rPr>
          <w:rFonts w:ascii="Arial" w:hAnsi="Arial" w:cs="Arial"/>
          <w:sz w:val="22"/>
          <w:szCs w:val="22"/>
        </w:rPr>
        <w:t>V případě dodatků nebo etap lze doplnit podadresáře do navržené struktury.</w:t>
      </w:r>
    </w:p>
    <w:p w14:paraId="4BA12831" w14:textId="77777777" w:rsidR="006D3095" w:rsidRPr="000654A6" w:rsidRDefault="006D3095" w:rsidP="000D0515">
      <w:pPr>
        <w:tabs>
          <w:tab w:val="left" w:pos="1701"/>
        </w:tabs>
        <w:rPr>
          <w:rFonts w:ascii="Arial" w:hAnsi="Arial" w:cs="Arial"/>
          <w:sz w:val="22"/>
          <w:szCs w:val="22"/>
        </w:rPr>
      </w:pPr>
    </w:p>
    <w:p w14:paraId="4040B1CA" w14:textId="66F271F2" w:rsidR="00EB2170" w:rsidRPr="000654A6" w:rsidRDefault="00EB2170" w:rsidP="00EB2170">
      <w:pPr>
        <w:pStyle w:val="Seznamsodrkami"/>
        <w:ind w:left="0" w:firstLine="0"/>
        <w:jc w:val="both"/>
        <w:rPr>
          <w:rFonts w:ascii="Arial" w:hAnsi="Arial" w:cs="Arial"/>
          <w:sz w:val="22"/>
          <w:szCs w:val="22"/>
        </w:rPr>
      </w:pPr>
      <w:r w:rsidRPr="000654A6">
        <w:rPr>
          <w:rFonts w:ascii="Arial" w:hAnsi="Arial" w:cs="Arial"/>
          <w:sz w:val="22"/>
          <w:szCs w:val="22"/>
        </w:rPr>
        <w:t>U staveb, kde rozpočet vypracovaný projektantem přesáhne limit stanovený objednatelem, bude na</w:t>
      </w:r>
      <w:r w:rsidR="008D5D7E" w:rsidRPr="000654A6">
        <w:rPr>
          <w:rFonts w:ascii="Arial" w:hAnsi="Arial" w:cs="Arial"/>
          <w:sz w:val="22"/>
          <w:szCs w:val="22"/>
        </w:rPr>
        <w:t> </w:t>
      </w:r>
      <w:r w:rsidRPr="000654A6">
        <w:rPr>
          <w:rFonts w:ascii="Arial" w:hAnsi="Arial" w:cs="Arial"/>
          <w:sz w:val="22"/>
          <w:szCs w:val="22"/>
        </w:rPr>
        <w:t>datovém médiu vytvořen adresář „</w:t>
      </w:r>
      <w:r w:rsidRPr="000654A6">
        <w:rPr>
          <w:rFonts w:ascii="Arial" w:hAnsi="Arial" w:cs="Arial"/>
          <w:sz w:val="22"/>
          <w:szCs w:val="22"/>
          <w:u w:val="single"/>
        </w:rPr>
        <w:t>Podklady pro výběrové řízení</w:t>
      </w:r>
      <w:r w:rsidRPr="000654A6">
        <w:rPr>
          <w:rFonts w:ascii="Arial" w:hAnsi="Arial" w:cs="Arial"/>
          <w:sz w:val="22"/>
          <w:szCs w:val="22"/>
        </w:rPr>
        <w:t xml:space="preserve">“ vč. vybraných souborů. </w:t>
      </w:r>
    </w:p>
    <w:p w14:paraId="0CF16AA7" w14:textId="77777777" w:rsidR="00EB2170" w:rsidRPr="000654A6" w:rsidRDefault="00EB2170" w:rsidP="00EB2170">
      <w:pPr>
        <w:pStyle w:val="Seznamsodrkami"/>
        <w:ind w:left="1410" w:firstLine="0"/>
        <w:jc w:val="both"/>
        <w:rPr>
          <w:rFonts w:ascii="Arial" w:hAnsi="Arial" w:cs="Arial"/>
          <w:sz w:val="22"/>
          <w:szCs w:val="22"/>
        </w:rPr>
      </w:pPr>
    </w:p>
    <w:p w14:paraId="1818479A" w14:textId="4ED2BF5F" w:rsidR="00967931" w:rsidRPr="000654A6" w:rsidRDefault="00EB2170" w:rsidP="00EB2170">
      <w:pPr>
        <w:pStyle w:val="Seznamsodrkami"/>
        <w:ind w:left="0" w:firstLine="0"/>
        <w:jc w:val="both"/>
        <w:rPr>
          <w:rFonts w:ascii="Arial" w:hAnsi="Arial" w:cs="Arial"/>
          <w:i/>
          <w:iCs/>
          <w:caps/>
          <w:color w:val="FF0000"/>
          <w:sz w:val="28"/>
          <w:szCs w:val="28"/>
          <w:highlight w:val="yellow"/>
        </w:rPr>
      </w:pPr>
      <w:r w:rsidRPr="000654A6">
        <w:rPr>
          <w:rFonts w:ascii="Arial" w:hAnsi="Arial" w:cs="Arial"/>
          <w:i/>
          <w:iCs/>
          <w:color w:val="FF0000"/>
          <w:sz w:val="28"/>
          <w:szCs w:val="28"/>
          <w:highlight w:val="yellow"/>
        </w:rPr>
        <w:t>Důležité: v adresáři „</w:t>
      </w:r>
      <w:r w:rsidRPr="000654A6">
        <w:rPr>
          <w:rFonts w:ascii="Arial" w:hAnsi="Arial" w:cs="Arial"/>
          <w:i/>
          <w:iCs/>
          <w:caps/>
          <w:color w:val="FF0000"/>
          <w:sz w:val="28"/>
          <w:szCs w:val="28"/>
          <w:highlight w:val="yellow"/>
        </w:rPr>
        <w:t>Podklady pro výběrové řízení“</w:t>
      </w:r>
      <w:r w:rsidR="001D79CD" w:rsidRPr="000654A6">
        <w:rPr>
          <w:rFonts w:ascii="Arial" w:hAnsi="Arial" w:cs="Arial"/>
          <w:i/>
          <w:iCs/>
          <w:caps/>
          <w:color w:val="FF0000"/>
          <w:sz w:val="28"/>
          <w:szCs w:val="28"/>
          <w:highlight w:val="yellow"/>
        </w:rPr>
        <w:t xml:space="preserve"> </w:t>
      </w:r>
      <w:r w:rsidRPr="000654A6">
        <w:rPr>
          <w:rFonts w:ascii="Arial" w:hAnsi="Arial" w:cs="Arial"/>
          <w:i/>
          <w:iCs/>
          <w:caps/>
          <w:color w:val="FF0000"/>
          <w:sz w:val="28"/>
          <w:szCs w:val="28"/>
          <w:highlight w:val="yellow"/>
        </w:rPr>
        <w:t>nesmí BÝT UVEDENY OSOBNÍ ÚDAJE třetích stran.</w:t>
      </w:r>
    </w:p>
    <w:p w14:paraId="06048B1D" w14:textId="77777777" w:rsidR="00967931" w:rsidRPr="000654A6" w:rsidRDefault="00967931">
      <w:pPr>
        <w:rPr>
          <w:rFonts w:ascii="Arial" w:hAnsi="Arial" w:cs="Arial"/>
          <w:i/>
          <w:iCs/>
          <w:caps/>
          <w:color w:val="FF0000"/>
          <w:sz w:val="28"/>
          <w:szCs w:val="28"/>
          <w:highlight w:val="yellow"/>
        </w:rPr>
      </w:pPr>
      <w:r w:rsidRPr="000654A6">
        <w:rPr>
          <w:rFonts w:ascii="Arial" w:hAnsi="Arial" w:cs="Arial"/>
          <w:i/>
          <w:iCs/>
          <w:caps/>
          <w:color w:val="FF0000"/>
          <w:sz w:val="28"/>
          <w:szCs w:val="28"/>
          <w:highlight w:val="yellow"/>
        </w:rPr>
        <w:br w:type="page"/>
      </w:r>
    </w:p>
    <w:p w14:paraId="3EC2B627" w14:textId="77777777" w:rsidR="006D3095" w:rsidRPr="000654A6" w:rsidRDefault="006D3095" w:rsidP="00EB2170">
      <w:pPr>
        <w:pStyle w:val="Seznamsodrkami"/>
        <w:ind w:left="0" w:firstLine="0"/>
        <w:jc w:val="both"/>
        <w:rPr>
          <w:rFonts w:ascii="Arial" w:hAnsi="Arial" w:cs="Arial"/>
          <w:i/>
          <w:iCs/>
          <w:caps/>
          <w:color w:val="FF0000"/>
          <w:sz w:val="28"/>
          <w:szCs w:val="28"/>
        </w:rPr>
      </w:pPr>
    </w:p>
    <w:p w14:paraId="05963362" w14:textId="202D33F2" w:rsidR="00972A9B" w:rsidRPr="000654A6" w:rsidRDefault="00972A9B" w:rsidP="00EB2170">
      <w:pPr>
        <w:pStyle w:val="Seznamsodrkami"/>
        <w:ind w:left="0" w:firstLine="0"/>
        <w:jc w:val="both"/>
        <w:rPr>
          <w:rFonts w:ascii="Arial" w:hAnsi="Arial" w:cs="Arial"/>
          <w:i/>
          <w:iCs/>
          <w:caps/>
          <w:color w:val="FF0000"/>
          <w:sz w:val="28"/>
          <w:szCs w:val="28"/>
        </w:rPr>
      </w:pPr>
    </w:p>
    <w:p w14:paraId="2F7AF40A" w14:textId="77777777" w:rsidR="00972A9B" w:rsidRPr="000654A6" w:rsidRDefault="00972A9B" w:rsidP="00972A9B">
      <w:pPr>
        <w:jc w:val="center"/>
        <w:rPr>
          <w:rFonts w:ascii="Arial" w:hAnsi="Arial" w:cs="Arial"/>
          <w:b/>
          <w:sz w:val="32"/>
          <w:szCs w:val="32"/>
        </w:rPr>
      </w:pPr>
      <w:r w:rsidRPr="000654A6">
        <w:rPr>
          <w:rFonts w:ascii="Arial" w:hAnsi="Arial" w:cs="Arial"/>
          <w:b/>
          <w:sz w:val="32"/>
          <w:szCs w:val="32"/>
        </w:rPr>
        <w:t>Label (potisk) na CD</w:t>
      </w:r>
    </w:p>
    <w:p w14:paraId="1AF0F8D4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4"/>
          <w:szCs w:val="24"/>
        </w:rPr>
      </w:pPr>
    </w:p>
    <w:p w14:paraId="2986A4A6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2D6740A8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6D284A64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3DBAC49B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411545E6" w14:textId="62A4E1BD" w:rsidR="00972A9B" w:rsidRPr="000654A6" w:rsidRDefault="001F3A36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  <w:r w:rsidRPr="000654A6">
        <w:rPr>
          <w:rFonts w:ascii="Arial" w:hAnsi="Arial" w:cs="Arial"/>
          <w:b/>
          <w:noProof/>
          <w:sz w:val="22"/>
          <w:szCs w:val="22"/>
          <w:u w:val="single"/>
        </w:rPr>
        <w:object w:dxaOrig="1440" w:dyaOrig="1440" w14:anchorId="706B8BB8">
          <v:group id="_x0000_s4752" style="position:absolute;margin-left:87.9pt;margin-top:11.95pt;width:336.9pt;height:324pt;z-index:251659264" coordorigin="2613,3112" coordsize="6803,6803">
            <v:group id="_x0000_s4753" style="position:absolute;left:2613;top:3112;width:6803;height:6803" coordorigin="2613,3090" coordsize="6803,680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4754" type="#_x0000_t75" style="position:absolute;left:2613;top:3090;width:6803;height:6803;visibility:visible;mso-wrap-edited:f">
                <v:imagedata r:id="rId7" o:title=""/>
              </v:shape>
              <v:rect id="_x0000_s4755" style="position:absolute;left:4885;top:3516;width:2272;height:1624" strokecolor="gray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4756" type="#_x0000_t202" style="position:absolute;left:3749;top:7690;width:4608;height:1440" filled="f" stroked="f">
              <v:textbox style="mso-next-textbox:#_x0000_s4756">
                <w:txbxContent>
                  <w:tbl>
                    <w:tblPr>
                      <w:tblW w:w="0" w:type="auto"/>
                      <w:tblInd w:w="7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843"/>
                      <w:gridCol w:w="2491"/>
                    </w:tblGrid>
                    <w:tr w:rsidR="00972A9B" w14:paraId="2E673954" w14:textId="77777777">
                      <w:tc>
                        <w:tcPr>
                          <w:tcW w:w="1843" w:type="dxa"/>
                        </w:tcPr>
                        <w:p w14:paraId="54971DE8" w14:textId="77777777" w:rsidR="00972A9B" w:rsidRPr="00967931" w:rsidRDefault="00972A9B">
                          <w:pPr>
                            <w:spacing w:line="280" w:lineRule="exact"/>
                            <w:rPr>
                              <w:rFonts w:ascii="Arial" w:hAnsi="Arial" w:cs="Arial"/>
                            </w:rPr>
                          </w:pPr>
                          <w:r w:rsidRPr="00967931">
                            <w:rPr>
                              <w:rFonts w:ascii="Arial" w:hAnsi="Arial" w:cs="Arial"/>
                            </w:rPr>
                            <w:t>Číslo stavby:</w:t>
                          </w:r>
                        </w:p>
                      </w:tc>
                      <w:tc>
                        <w:tcPr>
                          <w:tcW w:w="2491" w:type="dxa"/>
                        </w:tcPr>
                        <w:p w14:paraId="44633EA6" w14:textId="77777777" w:rsidR="00972A9B" w:rsidRDefault="00972A9B">
                          <w:pPr>
                            <w:spacing w:line="280" w:lineRule="exact"/>
                            <w:rPr>
                              <w:rFonts w:ascii="Arial" w:hAnsi="Arial"/>
                            </w:rPr>
                          </w:pPr>
                        </w:p>
                      </w:tc>
                    </w:tr>
                    <w:tr w:rsidR="00972A9B" w14:paraId="56ACE1DF" w14:textId="77777777">
                      <w:tc>
                        <w:tcPr>
                          <w:tcW w:w="1843" w:type="dxa"/>
                        </w:tcPr>
                        <w:p w14:paraId="490F08E2" w14:textId="77777777" w:rsidR="00972A9B" w:rsidRPr="00967931" w:rsidRDefault="00972A9B">
                          <w:pPr>
                            <w:spacing w:line="280" w:lineRule="exact"/>
                            <w:rPr>
                              <w:rFonts w:ascii="Arial" w:hAnsi="Arial" w:cs="Arial"/>
                            </w:rPr>
                          </w:pPr>
                          <w:r w:rsidRPr="00967931">
                            <w:rPr>
                              <w:rFonts w:ascii="Arial" w:hAnsi="Arial" w:cs="Arial"/>
                            </w:rPr>
                            <w:t>Název stavby:</w:t>
                          </w:r>
                        </w:p>
                      </w:tc>
                      <w:tc>
                        <w:tcPr>
                          <w:tcW w:w="2491" w:type="dxa"/>
                        </w:tcPr>
                        <w:p w14:paraId="60D496DF" w14:textId="77777777" w:rsidR="00972A9B" w:rsidRDefault="00972A9B">
                          <w:pPr>
                            <w:spacing w:line="280" w:lineRule="exact"/>
                            <w:rPr>
                              <w:rFonts w:ascii="Arial" w:hAnsi="Arial"/>
                            </w:rPr>
                          </w:pPr>
                        </w:p>
                      </w:tc>
                    </w:tr>
                    <w:tr w:rsidR="00972A9B" w14:paraId="26DF0DCE" w14:textId="77777777">
                      <w:tc>
                        <w:tcPr>
                          <w:tcW w:w="1843" w:type="dxa"/>
                        </w:tcPr>
                        <w:p w14:paraId="41620154" w14:textId="77777777" w:rsidR="00972A9B" w:rsidRPr="00967931" w:rsidRDefault="00972A9B">
                          <w:pPr>
                            <w:spacing w:line="280" w:lineRule="exact"/>
                            <w:rPr>
                              <w:rFonts w:ascii="Arial" w:hAnsi="Arial" w:cs="Arial"/>
                            </w:rPr>
                          </w:pPr>
                          <w:r w:rsidRPr="00967931">
                            <w:rPr>
                              <w:rFonts w:ascii="Arial" w:hAnsi="Arial" w:cs="Arial"/>
                            </w:rPr>
                            <w:t>Dat. vytvoření CD</w:t>
                          </w:r>
                        </w:p>
                      </w:tc>
                      <w:tc>
                        <w:tcPr>
                          <w:tcW w:w="2491" w:type="dxa"/>
                        </w:tcPr>
                        <w:p w14:paraId="67D9BAC5" w14:textId="77777777" w:rsidR="00972A9B" w:rsidRDefault="00972A9B">
                          <w:pPr>
                            <w:spacing w:line="280" w:lineRule="exact"/>
                            <w:rPr>
                              <w:rFonts w:ascii="Arial" w:hAnsi="Arial"/>
                            </w:rPr>
                          </w:pPr>
                        </w:p>
                      </w:tc>
                    </w:tr>
                    <w:tr w:rsidR="00972A9B" w14:paraId="7FD3EF7A" w14:textId="77777777">
                      <w:tc>
                        <w:tcPr>
                          <w:tcW w:w="1843" w:type="dxa"/>
                        </w:tcPr>
                        <w:p w14:paraId="56216370" w14:textId="77777777" w:rsidR="00972A9B" w:rsidRPr="00967931" w:rsidRDefault="00972A9B">
                          <w:pPr>
                            <w:spacing w:line="280" w:lineRule="exact"/>
                            <w:rPr>
                              <w:rFonts w:ascii="Arial" w:hAnsi="Arial" w:cs="Arial"/>
                            </w:rPr>
                          </w:pPr>
                          <w:r w:rsidRPr="00967931">
                            <w:rPr>
                              <w:rFonts w:ascii="Arial" w:hAnsi="Arial" w:cs="Arial"/>
                            </w:rPr>
                            <w:t>Jméno autora PD:</w:t>
                          </w:r>
                        </w:p>
                      </w:tc>
                      <w:tc>
                        <w:tcPr>
                          <w:tcW w:w="2491" w:type="dxa"/>
                        </w:tcPr>
                        <w:p w14:paraId="59F0A417" w14:textId="77777777" w:rsidR="00972A9B" w:rsidRDefault="00972A9B">
                          <w:pPr>
                            <w:spacing w:line="280" w:lineRule="exact"/>
                            <w:rPr>
                              <w:rFonts w:ascii="Arial" w:hAnsi="Arial"/>
                            </w:rPr>
                          </w:pPr>
                        </w:p>
                      </w:tc>
                    </w:tr>
                  </w:tbl>
                  <w:p w14:paraId="00971575" w14:textId="77777777" w:rsidR="00972A9B" w:rsidRDefault="00972A9B" w:rsidP="00972A9B">
                    <w:pPr>
                      <w:spacing w:line="280" w:lineRule="exact"/>
                      <w:rPr>
                        <w:rFonts w:ascii="Arial" w:hAnsi="Arial"/>
                      </w:rPr>
                    </w:pPr>
                  </w:p>
                </w:txbxContent>
              </v:textbox>
            </v:shape>
            <v:shape id="_x0000_s4757" type="#_x0000_t202" style="position:absolute;left:5027;top:3680;width:1988;height:994" stroked="f">
              <v:textbox style="mso-next-textbox:#_x0000_s4757">
                <w:txbxContent>
                  <w:p w14:paraId="3F1EDFFA" w14:textId="77777777" w:rsidR="00972A9B" w:rsidRPr="00967931" w:rsidRDefault="00972A9B" w:rsidP="00972A9B">
                    <w:pPr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967931">
                      <w:rPr>
                        <w:rFonts w:ascii="Arial" w:hAnsi="Arial" w:cs="Arial"/>
                        <w:sz w:val="24"/>
                        <w:szCs w:val="24"/>
                      </w:rPr>
                      <w:t>Místo pro logo</w:t>
                    </w:r>
                  </w:p>
                  <w:p w14:paraId="1E8355B0" w14:textId="77777777" w:rsidR="00972A9B" w:rsidRPr="00967931" w:rsidRDefault="00972A9B" w:rsidP="00972A9B">
                    <w:pPr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967931">
                      <w:rPr>
                        <w:rFonts w:ascii="Arial" w:hAnsi="Arial" w:cs="Arial"/>
                        <w:sz w:val="24"/>
                        <w:szCs w:val="24"/>
                      </w:rPr>
                      <w:t>zhotovitele PD</w:t>
                    </w:r>
                  </w:p>
                </w:txbxContent>
              </v:textbox>
            </v:shape>
          </v:group>
          <o:OLEObject Type="Embed" ProgID="Word.Picture.8" ShapeID="_x0000_s4754" DrawAspect="Content" ObjectID="_1723524575" r:id="rId8"/>
        </w:object>
      </w:r>
    </w:p>
    <w:p w14:paraId="68276F5B" w14:textId="4EC7D0DF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4BE7D7FD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1855EE43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33A242A7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72E3D0FD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28D56F53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1F1C8EE8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25A32643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7EFF92DB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2DB1D671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1A7C82B2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35AEB1BE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  <w:ins w:id="0" w:author="Autor">
        <w:r w:rsidRPr="000654A6">
          <w:rPr>
            <w:rFonts w:ascii="Arial" w:hAnsi="Arial" w:cs="Arial"/>
            <w:noProof/>
          </w:rPr>
          <w:drawing>
            <wp:anchor distT="0" distB="0" distL="114300" distR="114300" simplePos="0" relativeHeight="251660288" behindDoc="1" locked="0" layoutInCell="1" allowOverlap="1" wp14:anchorId="690AE00F" wp14:editId="61428D98">
              <wp:simplePos x="0" y="0"/>
              <wp:positionH relativeFrom="column">
                <wp:posOffset>1252855</wp:posOffset>
              </wp:positionH>
              <wp:positionV relativeFrom="paragraph">
                <wp:posOffset>88265</wp:posOffset>
              </wp:positionV>
              <wp:extent cx="1028700" cy="468517"/>
              <wp:effectExtent l="0" t="0" r="0" b="8255"/>
              <wp:wrapNone/>
              <wp:docPr id="31" name="Obrázek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28700" cy="4685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ins>
    </w:p>
    <w:p w14:paraId="09E5A004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493872B3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15950E2D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124DA353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477F6BDD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7E59C669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551DB523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6FBAD774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6DE871E0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09659E95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1A816584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712032F2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7B4F5E61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2EE4A1CE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14202B56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312B515E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65DD55CB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773133FF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35A4A304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080EA128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344920B2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74782A19" w14:textId="77777777" w:rsidR="00972A9B" w:rsidRPr="000654A6" w:rsidRDefault="00972A9B" w:rsidP="00972A9B">
      <w:pPr>
        <w:tabs>
          <w:tab w:val="left" w:pos="2410"/>
        </w:tabs>
        <w:rPr>
          <w:rFonts w:ascii="Arial" w:hAnsi="Arial" w:cs="Arial"/>
          <w:sz w:val="22"/>
          <w:szCs w:val="22"/>
        </w:rPr>
      </w:pPr>
    </w:p>
    <w:p w14:paraId="012E8330" w14:textId="54A3B6DB" w:rsidR="00972A9B" w:rsidRPr="000654A6" w:rsidRDefault="00972A9B" w:rsidP="00972A9B">
      <w:pPr>
        <w:pStyle w:val="Seznamsodrkami"/>
        <w:ind w:left="0" w:firstLine="0"/>
        <w:jc w:val="both"/>
        <w:rPr>
          <w:rFonts w:ascii="Arial" w:hAnsi="Arial" w:cs="Arial"/>
          <w:sz w:val="22"/>
          <w:szCs w:val="22"/>
        </w:rPr>
      </w:pPr>
      <w:r w:rsidRPr="000654A6">
        <w:rPr>
          <w:rFonts w:ascii="Arial" w:hAnsi="Arial" w:cs="Arial"/>
          <w:sz w:val="22"/>
          <w:szCs w:val="22"/>
          <w:highlight w:val="yellow"/>
        </w:rPr>
        <w:t>Poznámka: v průběhu roku 2022</w:t>
      </w:r>
      <w:r w:rsidR="00012E03" w:rsidRPr="000654A6">
        <w:rPr>
          <w:rFonts w:ascii="Arial" w:hAnsi="Arial" w:cs="Arial"/>
          <w:sz w:val="22"/>
          <w:szCs w:val="22"/>
          <w:highlight w:val="yellow"/>
        </w:rPr>
        <w:t>/2023</w:t>
      </w:r>
      <w:r w:rsidRPr="000654A6">
        <w:rPr>
          <w:rFonts w:ascii="Arial" w:hAnsi="Arial" w:cs="Arial"/>
          <w:sz w:val="22"/>
          <w:szCs w:val="22"/>
          <w:highlight w:val="yellow"/>
        </w:rPr>
        <w:t xml:space="preserve"> dojde ke změně způsobu odevzdávání elektronické verze PD. Namísto dosud užívaného archivního CD bude dokumentace předávaná přes elektronický nástroj objednatele.</w:t>
      </w:r>
    </w:p>
    <w:p w14:paraId="27AACE92" w14:textId="5EC376CD" w:rsidR="00C53BD9" w:rsidRPr="000654A6" w:rsidRDefault="00C53BD9" w:rsidP="00972A9B">
      <w:pPr>
        <w:pStyle w:val="Seznamsodrkami"/>
        <w:ind w:left="0" w:firstLine="0"/>
        <w:jc w:val="both"/>
        <w:rPr>
          <w:rFonts w:ascii="Arial" w:hAnsi="Arial" w:cs="Arial"/>
          <w:sz w:val="22"/>
          <w:szCs w:val="22"/>
        </w:rPr>
      </w:pPr>
    </w:p>
    <w:sectPr w:rsidR="00C53BD9" w:rsidRPr="000654A6" w:rsidSect="00C53BD9">
      <w:headerReference w:type="default" r:id="rId10"/>
      <w:type w:val="continuous"/>
      <w:pgSz w:w="11906" w:h="16838"/>
      <w:pgMar w:top="2410" w:right="737" w:bottom="709" w:left="907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463F6" w14:textId="77777777" w:rsidR="001F3A36" w:rsidRDefault="001F3A36">
      <w:r>
        <w:separator/>
      </w:r>
    </w:p>
  </w:endnote>
  <w:endnote w:type="continuationSeparator" w:id="0">
    <w:p w14:paraId="52F87A5D" w14:textId="77777777" w:rsidR="001F3A36" w:rsidRDefault="001F3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42EC3" w14:textId="77777777" w:rsidR="001F3A36" w:rsidRDefault="001F3A36">
      <w:r>
        <w:separator/>
      </w:r>
    </w:p>
  </w:footnote>
  <w:footnote w:type="continuationSeparator" w:id="0">
    <w:p w14:paraId="390E6ED3" w14:textId="77777777" w:rsidR="001F3A36" w:rsidRDefault="001F3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64AC5" w14:textId="07BCF571" w:rsidR="00C53BD9" w:rsidRDefault="00C53BD9" w:rsidP="00C53BD9">
    <w:pPr>
      <w:pStyle w:val="Zhlav"/>
      <w:tabs>
        <w:tab w:val="clear" w:pos="4536"/>
        <w:tab w:val="clear" w:pos="9072"/>
        <w:tab w:val="right" w:pos="10260"/>
      </w:tabs>
      <w:rPr>
        <w:rFonts w:ascii="Arial" w:hAnsi="Arial" w:cs="Arial"/>
      </w:rPr>
    </w:pPr>
    <w:r w:rsidRPr="00267335">
      <w:rPr>
        <w:rFonts w:ascii="Arial" w:hAnsi="Arial" w:cs="Arial"/>
        <w:noProof/>
      </w:rPr>
      <w:drawing>
        <wp:inline distT="0" distB="0" distL="0" distR="0" wp14:anchorId="0423F2DE" wp14:editId="7228F0A8">
          <wp:extent cx="1260000" cy="721636"/>
          <wp:effectExtent l="0" t="0" r="0" b="2540"/>
          <wp:docPr id="18" name="Grafický objekt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cký objekt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7216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</w:rPr>
      <w:tab/>
    </w:r>
    <w:r w:rsidRPr="008F137D">
      <w:rPr>
        <w:rFonts w:ascii="Arial" w:hAnsi="Arial" w:cs="Arial"/>
        <w:b/>
        <w:bCs/>
        <w:sz w:val="18"/>
        <w:szCs w:val="18"/>
      </w:rPr>
      <w:t xml:space="preserve">TPPD </w:t>
    </w:r>
    <w:r>
      <w:rPr>
        <w:rFonts w:ascii="Arial" w:hAnsi="Arial" w:cs="Arial"/>
        <w:b/>
        <w:bCs/>
        <w:sz w:val="18"/>
        <w:szCs w:val="18"/>
      </w:rPr>
      <w:t>VN</w:t>
    </w:r>
    <w:r w:rsidRPr="008F137D">
      <w:rPr>
        <w:rFonts w:ascii="Arial" w:hAnsi="Arial" w:cs="Arial"/>
        <w:b/>
        <w:bCs/>
        <w:sz w:val="18"/>
        <w:szCs w:val="18"/>
      </w:rPr>
      <w:t xml:space="preserve">, </w:t>
    </w:r>
    <w:r>
      <w:rPr>
        <w:rFonts w:ascii="Arial" w:hAnsi="Arial" w:cs="Arial"/>
        <w:b/>
        <w:bCs/>
        <w:sz w:val="18"/>
        <w:szCs w:val="18"/>
      </w:rPr>
      <w:t>N</w:t>
    </w:r>
    <w:r w:rsidRPr="008F137D">
      <w:rPr>
        <w:rFonts w:ascii="Arial" w:hAnsi="Arial" w:cs="Arial"/>
        <w:b/>
        <w:bCs/>
        <w:sz w:val="18"/>
        <w:szCs w:val="18"/>
      </w:rPr>
      <w:t>N / P.</w:t>
    </w:r>
    <w:r w:rsidR="00C130C3">
      <w:rPr>
        <w:rFonts w:ascii="Arial" w:hAnsi="Arial" w:cs="Arial"/>
        <w:b/>
        <w:bCs/>
        <w:sz w:val="18"/>
        <w:szCs w:val="18"/>
      </w:rPr>
      <w:t>15a</w:t>
    </w:r>
  </w:p>
  <w:p w14:paraId="129F4B99" w14:textId="77777777" w:rsidR="00C53BD9" w:rsidRDefault="00C53BD9" w:rsidP="00C53BD9">
    <w:pPr>
      <w:pStyle w:val="Zhlav"/>
      <w:tabs>
        <w:tab w:val="clear" w:pos="4536"/>
        <w:tab w:val="clear" w:pos="9072"/>
        <w:tab w:val="right" w:pos="10080"/>
      </w:tabs>
      <w:rPr>
        <w:rFonts w:ascii="Arial" w:hAnsi="Arial" w:cs="Arial"/>
      </w:rPr>
    </w:pPr>
    <w:r>
      <w:rPr>
        <w:rFonts w:ascii="Arial" w:hAnsi="Arial" w:cs="Arial"/>
      </w:rPr>
      <w:tab/>
    </w:r>
  </w:p>
  <w:p w14:paraId="41DCB39A" w14:textId="71E43C9D" w:rsidR="00972A9B" w:rsidRPr="00C53BD9" w:rsidRDefault="00972A9B" w:rsidP="00C53B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7D0D2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22F17"/>
    <w:multiLevelType w:val="multilevel"/>
    <w:tmpl w:val="8408C28E"/>
    <w:lvl w:ilvl="0">
      <w:start w:val="2"/>
      <w:numFmt w:val="upperRoman"/>
      <w:suff w:val="nothing"/>
      <w:lvlText w:val="%1."/>
      <w:lvlJc w:val="center"/>
      <w:pPr>
        <w:ind w:left="432" w:hanging="144"/>
      </w:pPr>
      <w:rPr>
        <w:rFonts w:ascii="Arial" w:hAnsi="Arial" w:hint="default"/>
        <w:b/>
        <w:i w:val="0"/>
        <w:sz w:val="28"/>
        <w:u w:val="none"/>
      </w:rPr>
    </w:lvl>
    <w:lvl w:ilvl="1">
      <w:start w:val="1"/>
      <w:numFmt w:val="decimal"/>
      <w:isLgl/>
      <w:suff w:val="space"/>
      <w:lvlText w:val="%1.%2"/>
      <w:lvlJc w:val="left"/>
      <w:pPr>
        <w:ind w:left="576" w:hanging="57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Nadpis4"/>
      <w:isLgl/>
      <w:suff w:val="space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1008"/>
        </w:tabs>
        <w:ind w:left="1008" w:hanging="1008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B8768AD"/>
    <w:multiLevelType w:val="hybridMultilevel"/>
    <w:tmpl w:val="39528C8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C1601"/>
    <w:multiLevelType w:val="hybridMultilevel"/>
    <w:tmpl w:val="C30E690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51BED"/>
    <w:multiLevelType w:val="singleLevel"/>
    <w:tmpl w:val="552C09B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</w:abstractNum>
  <w:abstractNum w:abstractNumId="5" w15:restartNumberingAfterBreak="0">
    <w:nsid w:val="10996A16"/>
    <w:multiLevelType w:val="singleLevel"/>
    <w:tmpl w:val="471C6434"/>
    <w:lvl w:ilvl="0">
      <w:start w:val="1"/>
      <w:numFmt w:val="bullet"/>
      <w:pStyle w:val="Nadpis2Nadpis2P"/>
      <w:lvlText w:val="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6" w15:restartNumberingAfterBreak="0">
    <w:nsid w:val="18703F8C"/>
    <w:multiLevelType w:val="hybridMultilevel"/>
    <w:tmpl w:val="3F807AB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58547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F5400E4"/>
    <w:multiLevelType w:val="multilevel"/>
    <w:tmpl w:val="9D707952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Nadpis3P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61886FF8"/>
    <w:multiLevelType w:val="hybridMultilevel"/>
    <w:tmpl w:val="BD5AAC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99315D"/>
    <w:multiLevelType w:val="multilevel"/>
    <w:tmpl w:val="9C76F57C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66D544D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7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6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758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3BB7"/>
    <w:rsid w:val="000008EA"/>
    <w:rsid w:val="000045C5"/>
    <w:rsid w:val="0000469A"/>
    <w:rsid w:val="00010A56"/>
    <w:rsid w:val="00010E3F"/>
    <w:rsid w:val="000113C7"/>
    <w:rsid w:val="00011B31"/>
    <w:rsid w:val="00012E03"/>
    <w:rsid w:val="00015BA3"/>
    <w:rsid w:val="00021111"/>
    <w:rsid w:val="00021EFA"/>
    <w:rsid w:val="00022792"/>
    <w:rsid w:val="0002326E"/>
    <w:rsid w:val="00026A06"/>
    <w:rsid w:val="000302C6"/>
    <w:rsid w:val="000307A6"/>
    <w:rsid w:val="0003782F"/>
    <w:rsid w:val="000422F6"/>
    <w:rsid w:val="000503F0"/>
    <w:rsid w:val="000509E8"/>
    <w:rsid w:val="00055494"/>
    <w:rsid w:val="00060532"/>
    <w:rsid w:val="000654A6"/>
    <w:rsid w:val="0006577F"/>
    <w:rsid w:val="00072766"/>
    <w:rsid w:val="000775BC"/>
    <w:rsid w:val="00085903"/>
    <w:rsid w:val="000876CA"/>
    <w:rsid w:val="000950C6"/>
    <w:rsid w:val="00095DDF"/>
    <w:rsid w:val="00096371"/>
    <w:rsid w:val="000A0C22"/>
    <w:rsid w:val="000A0F49"/>
    <w:rsid w:val="000A5D41"/>
    <w:rsid w:val="000B5674"/>
    <w:rsid w:val="000B5991"/>
    <w:rsid w:val="000B7648"/>
    <w:rsid w:val="000C0531"/>
    <w:rsid w:val="000C1A08"/>
    <w:rsid w:val="000C55C8"/>
    <w:rsid w:val="000C60B5"/>
    <w:rsid w:val="000C75E6"/>
    <w:rsid w:val="000D0515"/>
    <w:rsid w:val="000D242D"/>
    <w:rsid w:val="000D5B4F"/>
    <w:rsid w:val="000E42D7"/>
    <w:rsid w:val="000E672C"/>
    <w:rsid w:val="000E68C0"/>
    <w:rsid w:val="000F080E"/>
    <w:rsid w:val="000F2930"/>
    <w:rsid w:val="000F34DF"/>
    <w:rsid w:val="000F76C8"/>
    <w:rsid w:val="001022DF"/>
    <w:rsid w:val="00113956"/>
    <w:rsid w:val="00121295"/>
    <w:rsid w:val="0012184F"/>
    <w:rsid w:val="00122C66"/>
    <w:rsid w:val="00124955"/>
    <w:rsid w:val="00132A95"/>
    <w:rsid w:val="00136FEE"/>
    <w:rsid w:val="00137C1C"/>
    <w:rsid w:val="00142A48"/>
    <w:rsid w:val="001432BD"/>
    <w:rsid w:val="00144FCD"/>
    <w:rsid w:val="00152A4F"/>
    <w:rsid w:val="00153014"/>
    <w:rsid w:val="00154784"/>
    <w:rsid w:val="00155122"/>
    <w:rsid w:val="001553BE"/>
    <w:rsid w:val="00156998"/>
    <w:rsid w:val="00157989"/>
    <w:rsid w:val="0016001F"/>
    <w:rsid w:val="00161069"/>
    <w:rsid w:val="001647A6"/>
    <w:rsid w:val="001708C9"/>
    <w:rsid w:val="0017405E"/>
    <w:rsid w:val="00183E73"/>
    <w:rsid w:val="001852A6"/>
    <w:rsid w:val="00191B88"/>
    <w:rsid w:val="00192C19"/>
    <w:rsid w:val="00192EFF"/>
    <w:rsid w:val="00197772"/>
    <w:rsid w:val="001A4152"/>
    <w:rsid w:val="001A5229"/>
    <w:rsid w:val="001B2A39"/>
    <w:rsid w:val="001B6483"/>
    <w:rsid w:val="001C2184"/>
    <w:rsid w:val="001C39FF"/>
    <w:rsid w:val="001C5E0E"/>
    <w:rsid w:val="001D116C"/>
    <w:rsid w:val="001D27AF"/>
    <w:rsid w:val="001D79CD"/>
    <w:rsid w:val="001E0BF0"/>
    <w:rsid w:val="001E5424"/>
    <w:rsid w:val="001E599D"/>
    <w:rsid w:val="001E7839"/>
    <w:rsid w:val="001E7C48"/>
    <w:rsid w:val="001F015A"/>
    <w:rsid w:val="001F3A36"/>
    <w:rsid w:val="001F767E"/>
    <w:rsid w:val="00200099"/>
    <w:rsid w:val="00202BBF"/>
    <w:rsid w:val="002046B4"/>
    <w:rsid w:val="00214956"/>
    <w:rsid w:val="002178E4"/>
    <w:rsid w:val="00224033"/>
    <w:rsid w:val="00224D87"/>
    <w:rsid w:val="002256BC"/>
    <w:rsid w:val="00226057"/>
    <w:rsid w:val="00234578"/>
    <w:rsid w:val="0023539F"/>
    <w:rsid w:val="00235EAE"/>
    <w:rsid w:val="00244919"/>
    <w:rsid w:val="00245202"/>
    <w:rsid w:val="0025201E"/>
    <w:rsid w:val="00254835"/>
    <w:rsid w:val="00260A10"/>
    <w:rsid w:val="00271265"/>
    <w:rsid w:val="00271546"/>
    <w:rsid w:val="00271562"/>
    <w:rsid w:val="00271D32"/>
    <w:rsid w:val="00275140"/>
    <w:rsid w:val="002836B9"/>
    <w:rsid w:val="00283BB7"/>
    <w:rsid w:val="00284C9E"/>
    <w:rsid w:val="002A0376"/>
    <w:rsid w:val="002A1760"/>
    <w:rsid w:val="002A3020"/>
    <w:rsid w:val="002A44BF"/>
    <w:rsid w:val="002A4892"/>
    <w:rsid w:val="002A5A63"/>
    <w:rsid w:val="002B75B1"/>
    <w:rsid w:val="002C0462"/>
    <w:rsid w:val="002C04FD"/>
    <w:rsid w:val="002C2AEA"/>
    <w:rsid w:val="002C4BB3"/>
    <w:rsid w:val="002C57A7"/>
    <w:rsid w:val="002D1AC7"/>
    <w:rsid w:val="002E1EBB"/>
    <w:rsid w:val="002E67ED"/>
    <w:rsid w:val="002E75BC"/>
    <w:rsid w:val="002F27A5"/>
    <w:rsid w:val="002F30C8"/>
    <w:rsid w:val="00300B82"/>
    <w:rsid w:val="00301013"/>
    <w:rsid w:val="00301354"/>
    <w:rsid w:val="0030322A"/>
    <w:rsid w:val="0030349D"/>
    <w:rsid w:val="00303AC9"/>
    <w:rsid w:val="0030593E"/>
    <w:rsid w:val="0030654A"/>
    <w:rsid w:val="003072EF"/>
    <w:rsid w:val="00311B48"/>
    <w:rsid w:val="003122D3"/>
    <w:rsid w:val="00313310"/>
    <w:rsid w:val="003242C0"/>
    <w:rsid w:val="00325076"/>
    <w:rsid w:val="00327A4E"/>
    <w:rsid w:val="00340477"/>
    <w:rsid w:val="003405B4"/>
    <w:rsid w:val="00341E4B"/>
    <w:rsid w:val="0034556C"/>
    <w:rsid w:val="0034711E"/>
    <w:rsid w:val="00364354"/>
    <w:rsid w:val="003677BF"/>
    <w:rsid w:val="00372323"/>
    <w:rsid w:val="00373100"/>
    <w:rsid w:val="003739A1"/>
    <w:rsid w:val="003741BF"/>
    <w:rsid w:val="00374D89"/>
    <w:rsid w:val="003767E1"/>
    <w:rsid w:val="00384093"/>
    <w:rsid w:val="0038689F"/>
    <w:rsid w:val="00386CD3"/>
    <w:rsid w:val="00395869"/>
    <w:rsid w:val="00395CB5"/>
    <w:rsid w:val="0039648D"/>
    <w:rsid w:val="00397183"/>
    <w:rsid w:val="003A3FD3"/>
    <w:rsid w:val="003A7322"/>
    <w:rsid w:val="003B0433"/>
    <w:rsid w:val="003B2066"/>
    <w:rsid w:val="003B335A"/>
    <w:rsid w:val="003B4AFC"/>
    <w:rsid w:val="003B4C2A"/>
    <w:rsid w:val="003B5055"/>
    <w:rsid w:val="003C09F8"/>
    <w:rsid w:val="003C4375"/>
    <w:rsid w:val="003C6A67"/>
    <w:rsid w:val="003C6E23"/>
    <w:rsid w:val="003D7708"/>
    <w:rsid w:val="003E093E"/>
    <w:rsid w:val="003E0A25"/>
    <w:rsid w:val="003E223B"/>
    <w:rsid w:val="003F0D84"/>
    <w:rsid w:val="003F583C"/>
    <w:rsid w:val="00402E0B"/>
    <w:rsid w:val="00404362"/>
    <w:rsid w:val="004068E4"/>
    <w:rsid w:val="00410240"/>
    <w:rsid w:val="00414AD1"/>
    <w:rsid w:val="00421B27"/>
    <w:rsid w:val="0042207D"/>
    <w:rsid w:val="00424314"/>
    <w:rsid w:val="0042527E"/>
    <w:rsid w:val="00426727"/>
    <w:rsid w:val="00437F40"/>
    <w:rsid w:val="004457B7"/>
    <w:rsid w:val="00450542"/>
    <w:rsid w:val="004519AD"/>
    <w:rsid w:val="00453B9C"/>
    <w:rsid w:val="00455A81"/>
    <w:rsid w:val="00456464"/>
    <w:rsid w:val="00456DAD"/>
    <w:rsid w:val="004802F4"/>
    <w:rsid w:val="00480BF4"/>
    <w:rsid w:val="0048265C"/>
    <w:rsid w:val="004837DE"/>
    <w:rsid w:val="00486BC2"/>
    <w:rsid w:val="00494929"/>
    <w:rsid w:val="004A3BA0"/>
    <w:rsid w:val="004B050E"/>
    <w:rsid w:val="004D0108"/>
    <w:rsid w:val="004D0BAA"/>
    <w:rsid w:val="004D256C"/>
    <w:rsid w:val="004D3C41"/>
    <w:rsid w:val="004D4BB6"/>
    <w:rsid w:val="004E37BF"/>
    <w:rsid w:val="004E783C"/>
    <w:rsid w:val="004F2CB1"/>
    <w:rsid w:val="004F329B"/>
    <w:rsid w:val="004F5C5D"/>
    <w:rsid w:val="005031F6"/>
    <w:rsid w:val="00516E81"/>
    <w:rsid w:val="0052033C"/>
    <w:rsid w:val="0052292B"/>
    <w:rsid w:val="00524D4C"/>
    <w:rsid w:val="005271A5"/>
    <w:rsid w:val="0052724C"/>
    <w:rsid w:val="005369AA"/>
    <w:rsid w:val="00540C08"/>
    <w:rsid w:val="00542964"/>
    <w:rsid w:val="00546CF7"/>
    <w:rsid w:val="00550088"/>
    <w:rsid w:val="00551E74"/>
    <w:rsid w:val="0055255F"/>
    <w:rsid w:val="00555928"/>
    <w:rsid w:val="005578C3"/>
    <w:rsid w:val="00561AFC"/>
    <w:rsid w:val="005661B3"/>
    <w:rsid w:val="00575476"/>
    <w:rsid w:val="00577F3E"/>
    <w:rsid w:val="005979FF"/>
    <w:rsid w:val="005A3CFD"/>
    <w:rsid w:val="005B2E04"/>
    <w:rsid w:val="005B387C"/>
    <w:rsid w:val="005B4D33"/>
    <w:rsid w:val="005B6EAC"/>
    <w:rsid w:val="005C3686"/>
    <w:rsid w:val="005C5A77"/>
    <w:rsid w:val="005D4BF2"/>
    <w:rsid w:val="005D64CF"/>
    <w:rsid w:val="005E217F"/>
    <w:rsid w:val="005E627C"/>
    <w:rsid w:val="005E6B21"/>
    <w:rsid w:val="005F30CC"/>
    <w:rsid w:val="005F388D"/>
    <w:rsid w:val="005F5E5E"/>
    <w:rsid w:val="005F6C79"/>
    <w:rsid w:val="006043BD"/>
    <w:rsid w:val="0061057E"/>
    <w:rsid w:val="00611656"/>
    <w:rsid w:val="00634EA7"/>
    <w:rsid w:val="00644B54"/>
    <w:rsid w:val="00646436"/>
    <w:rsid w:val="006477AC"/>
    <w:rsid w:val="00651C58"/>
    <w:rsid w:val="00652CFB"/>
    <w:rsid w:val="00655747"/>
    <w:rsid w:val="00655B45"/>
    <w:rsid w:val="006579C6"/>
    <w:rsid w:val="006676A5"/>
    <w:rsid w:val="00667AB8"/>
    <w:rsid w:val="006721D4"/>
    <w:rsid w:val="00673B21"/>
    <w:rsid w:val="0067431A"/>
    <w:rsid w:val="00676F35"/>
    <w:rsid w:val="00680C96"/>
    <w:rsid w:val="00681094"/>
    <w:rsid w:val="006813E5"/>
    <w:rsid w:val="006858C1"/>
    <w:rsid w:val="006865BA"/>
    <w:rsid w:val="00687610"/>
    <w:rsid w:val="00690683"/>
    <w:rsid w:val="00692E65"/>
    <w:rsid w:val="00695035"/>
    <w:rsid w:val="0069718F"/>
    <w:rsid w:val="00697E8E"/>
    <w:rsid w:val="006A180D"/>
    <w:rsid w:val="006A5A26"/>
    <w:rsid w:val="006A6AA3"/>
    <w:rsid w:val="006A76A6"/>
    <w:rsid w:val="006B522C"/>
    <w:rsid w:val="006B6F76"/>
    <w:rsid w:val="006C2340"/>
    <w:rsid w:val="006C3C23"/>
    <w:rsid w:val="006C6314"/>
    <w:rsid w:val="006C6F3F"/>
    <w:rsid w:val="006D17CA"/>
    <w:rsid w:val="006D2800"/>
    <w:rsid w:val="006D3095"/>
    <w:rsid w:val="006D3750"/>
    <w:rsid w:val="006E4289"/>
    <w:rsid w:val="006E4D04"/>
    <w:rsid w:val="00701B1E"/>
    <w:rsid w:val="00713A95"/>
    <w:rsid w:val="00714AA1"/>
    <w:rsid w:val="007200E2"/>
    <w:rsid w:val="0072098D"/>
    <w:rsid w:val="0072690F"/>
    <w:rsid w:val="007403F5"/>
    <w:rsid w:val="0074249C"/>
    <w:rsid w:val="00747196"/>
    <w:rsid w:val="007572AB"/>
    <w:rsid w:val="00757E96"/>
    <w:rsid w:val="00762663"/>
    <w:rsid w:val="00763019"/>
    <w:rsid w:val="00763F25"/>
    <w:rsid w:val="0076615E"/>
    <w:rsid w:val="00766559"/>
    <w:rsid w:val="0076776D"/>
    <w:rsid w:val="00770FD4"/>
    <w:rsid w:val="0077417B"/>
    <w:rsid w:val="0077564C"/>
    <w:rsid w:val="007806D0"/>
    <w:rsid w:val="00782645"/>
    <w:rsid w:val="00783F9F"/>
    <w:rsid w:val="007918B5"/>
    <w:rsid w:val="00793808"/>
    <w:rsid w:val="007942B0"/>
    <w:rsid w:val="007A1406"/>
    <w:rsid w:val="007A16D9"/>
    <w:rsid w:val="007A1E8E"/>
    <w:rsid w:val="007A21F1"/>
    <w:rsid w:val="007A6E09"/>
    <w:rsid w:val="007B3951"/>
    <w:rsid w:val="007B42F0"/>
    <w:rsid w:val="007B51CE"/>
    <w:rsid w:val="007B7F52"/>
    <w:rsid w:val="007C379A"/>
    <w:rsid w:val="007C385D"/>
    <w:rsid w:val="007D361E"/>
    <w:rsid w:val="007E2BAC"/>
    <w:rsid w:val="007E7138"/>
    <w:rsid w:val="007E76B1"/>
    <w:rsid w:val="007F2D23"/>
    <w:rsid w:val="007F7246"/>
    <w:rsid w:val="007F7309"/>
    <w:rsid w:val="00812A65"/>
    <w:rsid w:val="00812CE5"/>
    <w:rsid w:val="00814725"/>
    <w:rsid w:val="00816CEA"/>
    <w:rsid w:val="008211CC"/>
    <w:rsid w:val="00821ECE"/>
    <w:rsid w:val="008241B1"/>
    <w:rsid w:val="00827953"/>
    <w:rsid w:val="00842053"/>
    <w:rsid w:val="00846937"/>
    <w:rsid w:val="00850A5E"/>
    <w:rsid w:val="00850C55"/>
    <w:rsid w:val="00856A69"/>
    <w:rsid w:val="00860B7B"/>
    <w:rsid w:val="00862ADC"/>
    <w:rsid w:val="00871B2E"/>
    <w:rsid w:val="008753CC"/>
    <w:rsid w:val="00881A1C"/>
    <w:rsid w:val="0088285D"/>
    <w:rsid w:val="00887FD7"/>
    <w:rsid w:val="0089199D"/>
    <w:rsid w:val="008A0454"/>
    <w:rsid w:val="008A217A"/>
    <w:rsid w:val="008A62E9"/>
    <w:rsid w:val="008C2647"/>
    <w:rsid w:val="008C7EA2"/>
    <w:rsid w:val="008D2E35"/>
    <w:rsid w:val="008D2EE2"/>
    <w:rsid w:val="008D5D7E"/>
    <w:rsid w:val="008D7457"/>
    <w:rsid w:val="008D7908"/>
    <w:rsid w:val="008E3A53"/>
    <w:rsid w:val="008F6148"/>
    <w:rsid w:val="00900FC7"/>
    <w:rsid w:val="009043CD"/>
    <w:rsid w:val="009104A0"/>
    <w:rsid w:val="00910A83"/>
    <w:rsid w:val="00913863"/>
    <w:rsid w:val="009152B7"/>
    <w:rsid w:val="00920BE4"/>
    <w:rsid w:val="009245BA"/>
    <w:rsid w:val="00930787"/>
    <w:rsid w:val="00931935"/>
    <w:rsid w:val="00932146"/>
    <w:rsid w:val="00942EBA"/>
    <w:rsid w:val="009455B0"/>
    <w:rsid w:val="0094598B"/>
    <w:rsid w:val="00946EDC"/>
    <w:rsid w:val="00956A00"/>
    <w:rsid w:val="00957EA2"/>
    <w:rsid w:val="00965939"/>
    <w:rsid w:val="00967931"/>
    <w:rsid w:val="00972A9B"/>
    <w:rsid w:val="009740CA"/>
    <w:rsid w:val="0097430F"/>
    <w:rsid w:val="00974B3B"/>
    <w:rsid w:val="00976B7D"/>
    <w:rsid w:val="009A1BA1"/>
    <w:rsid w:val="009A532E"/>
    <w:rsid w:val="009A54FB"/>
    <w:rsid w:val="009A60F9"/>
    <w:rsid w:val="009B149C"/>
    <w:rsid w:val="009B167C"/>
    <w:rsid w:val="009B17D2"/>
    <w:rsid w:val="009B3E41"/>
    <w:rsid w:val="009B72AD"/>
    <w:rsid w:val="009C2F73"/>
    <w:rsid w:val="009D156A"/>
    <w:rsid w:val="009D1DD6"/>
    <w:rsid w:val="009D7B5C"/>
    <w:rsid w:val="009E3A3D"/>
    <w:rsid w:val="009F0C36"/>
    <w:rsid w:val="009F15C9"/>
    <w:rsid w:val="009F1C0F"/>
    <w:rsid w:val="009F29DB"/>
    <w:rsid w:val="009F67FD"/>
    <w:rsid w:val="009F7D8F"/>
    <w:rsid w:val="00A06D62"/>
    <w:rsid w:val="00A07539"/>
    <w:rsid w:val="00A1159A"/>
    <w:rsid w:val="00A1263C"/>
    <w:rsid w:val="00A146A4"/>
    <w:rsid w:val="00A15300"/>
    <w:rsid w:val="00A1695F"/>
    <w:rsid w:val="00A21619"/>
    <w:rsid w:val="00A26A3E"/>
    <w:rsid w:val="00A275D8"/>
    <w:rsid w:val="00A27A03"/>
    <w:rsid w:val="00A302DB"/>
    <w:rsid w:val="00A315C1"/>
    <w:rsid w:val="00A31DA7"/>
    <w:rsid w:val="00A32E1C"/>
    <w:rsid w:val="00A33004"/>
    <w:rsid w:val="00A36B39"/>
    <w:rsid w:val="00A42A4E"/>
    <w:rsid w:val="00A50B1E"/>
    <w:rsid w:val="00A50F9D"/>
    <w:rsid w:val="00A543E2"/>
    <w:rsid w:val="00A56C54"/>
    <w:rsid w:val="00A57DBF"/>
    <w:rsid w:val="00A60348"/>
    <w:rsid w:val="00A61A4C"/>
    <w:rsid w:val="00A61FAA"/>
    <w:rsid w:val="00A62159"/>
    <w:rsid w:val="00A64342"/>
    <w:rsid w:val="00A64B22"/>
    <w:rsid w:val="00A6596D"/>
    <w:rsid w:val="00A66D08"/>
    <w:rsid w:val="00A70495"/>
    <w:rsid w:val="00A81483"/>
    <w:rsid w:val="00A822D7"/>
    <w:rsid w:val="00A92814"/>
    <w:rsid w:val="00A92A06"/>
    <w:rsid w:val="00A960F0"/>
    <w:rsid w:val="00AA0EBC"/>
    <w:rsid w:val="00AA2F06"/>
    <w:rsid w:val="00AA4C5B"/>
    <w:rsid w:val="00AA6567"/>
    <w:rsid w:val="00AA723E"/>
    <w:rsid w:val="00AB5DDD"/>
    <w:rsid w:val="00AC260C"/>
    <w:rsid w:val="00AC3468"/>
    <w:rsid w:val="00AE24C8"/>
    <w:rsid w:val="00AE3C0A"/>
    <w:rsid w:val="00AE3D2E"/>
    <w:rsid w:val="00AE714C"/>
    <w:rsid w:val="00AF19E6"/>
    <w:rsid w:val="00AF54D9"/>
    <w:rsid w:val="00AF58F1"/>
    <w:rsid w:val="00AF5C3C"/>
    <w:rsid w:val="00B00941"/>
    <w:rsid w:val="00B03A91"/>
    <w:rsid w:val="00B040E7"/>
    <w:rsid w:val="00B05B03"/>
    <w:rsid w:val="00B13FCE"/>
    <w:rsid w:val="00B23017"/>
    <w:rsid w:val="00B23B8B"/>
    <w:rsid w:val="00B32C35"/>
    <w:rsid w:val="00B335A1"/>
    <w:rsid w:val="00B373EC"/>
    <w:rsid w:val="00B37B8C"/>
    <w:rsid w:val="00B401A3"/>
    <w:rsid w:val="00B41497"/>
    <w:rsid w:val="00B42506"/>
    <w:rsid w:val="00B444F7"/>
    <w:rsid w:val="00B457E2"/>
    <w:rsid w:val="00B45D55"/>
    <w:rsid w:val="00B52E18"/>
    <w:rsid w:val="00B53FE8"/>
    <w:rsid w:val="00B54A57"/>
    <w:rsid w:val="00B54CAB"/>
    <w:rsid w:val="00B56239"/>
    <w:rsid w:val="00B61775"/>
    <w:rsid w:val="00B65575"/>
    <w:rsid w:val="00B71DED"/>
    <w:rsid w:val="00B72141"/>
    <w:rsid w:val="00B743C7"/>
    <w:rsid w:val="00B76DED"/>
    <w:rsid w:val="00B80A41"/>
    <w:rsid w:val="00B81857"/>
    <w:rsid w:val="00B824F9"/>
    <w:rsid w:val="00B83927"/>
    <w:rsid w:val="00B86F72"/>
    <w:rsid w:val="00B91482"/>
    <w:rsid w:val="00B927A9"/>
    <w:rsid w:val="00B95556"/>
    <w:rsid w:val="00B96FC7"/>
    <w:rsid w:val="00BA227B"/>
    <w:rsid w:val="00BA335D"/>
    <w:rsid w:val="00BA5156"/>
    <w:rsid w:val="00BA6D0B"/>
    <w:rsid w:val="00BB26E1"/>
    <w:rsid w:val="00BB7BA0"/>
    <w:rsid w:val="00BC2705"/>
    <w:rsid w:val="00BC4A1C"/>
    <w:rsid w:val="00BC6777"/>
    <w:rsid w:val="00BD1736"/>
    <w:rsid w:val="00BD20D2"/>
    <w:rsid w:val="00BD3AAB"/>
    <w:rsid w:val="00BE0C13"/>
    <w:rsid w:val="00BE172D"/>
    <w:rsid w:val="00BE4911"/>
    <w:rsid w:val="00BF0393"/>
    <w:rsid w:val="00BF421F"/>
    <w:rsid w:val="00C008E7"/>
    <w:rsid w:val="00C046EE"/>
    <w:rsid w:val="00C11B38"/>
    <w:rsid w:val="00C1231F"/>
    <w:rsid w:val="00C130C3"/>
    <w:rsid w:val="00C151DA"/>
    <w:rsid w:val="00C176C4"/>
    <w:rsid w:val="00C200EC"/>
    <w:rsid w:val="00C211D9"/>
    <w:rsid w:val="00C215D5"/>
    <w:rsid w:val="00C30BF4"/>
    <w:rsid w:val="00C36463"/>
    <w:rsid w:val="00C4113C"/>
    <w:rsid w:val="00C41B5F"/>
    <w:rsid w:val="00C520CA"/>
    <w:rsid w:val="00C53BD9"/>
    <w:rsid w:val="00C53FE0"/>
    <w:rsid w:val="00C66708"/>
    <w:rsid w:val="00C80FEC"/>
    <w:rsid w:val="00C869DB"/>
    <w:rsid w:val="00C871BF"/>
    <w:rsid w:val="00C877BB"/>
    <w:rsid w:val="00C90815"/>
    <w:rsid w:val="00C942BD"/>
    <w:rsid w:val="00C97E1D"/>
    <w:rsid w:val="00CA003B"/>
    <w:rsid w:val="00CA20D8"/>
    <w:rsid w:val="00CA3884"/>
    <w:rsid w:val="00CA3FE4"/>
    <w:rsid w:val="00CA52F2"/>
    <w:rsid w:val="00CB5C92"/>
    <w:rsid w:val="00CC31E2"/>
    <w:rsid w:val="00CC398D"/>
    <w:rsid w:val="00CD0172"/>
    <w:rsid w:val="00CD6A67"/>
    <w:rsid w:val="00CD6EA3"/>
    <w:rsid w:val="00CE341A"/>
    <w:rsid w:val="00CE363B"/>
    <w:rsid w:val="00CE486A"/>
    <w:rsid w:val="00CF67EE"/>
    <w:rsid w:val="00D01700"/>
    <w:rsid w:val="00D06F59"/>
    <w:rsid w:val="00D11BA8"/>
    <w:rsid w:val="00D13778"/>
    <w:rsid w:val="00D144A8"/>
    <w:rsid w:val="00D14B57"/>
    <w:rsid w:val="00D15AA9"/>
    <w:rsid w:val="00D21D13"/>
    <w:rsid w:val="00D3053B"/>
    <w:rsid w:val="00D37CBA"/>
    <w:rsid w:val="00D51CF0"/>
    <w:rsid w:val="00D527F5"/>
    <w:rsid w:val="00D55A66"/>
    <w:rsid w:val="00D619A9"/>
    <w:rsid w:val="00D7297F"/>
    <w:rsid w:val="00D741DA"/>
    <w:rsid w:val="00D757B8"/>
    <w:rsid w:val="00D81EB6"/>
    <w:rsid w:val="00D854C2"/>
    <w:rsid w:val="00D85575"/>
    <w:rsid w:val="00D86573"/>
    <w:rsid w:val="00D86BD7"/>
    <w:rsid w:val="00D92F4A"/>
    <w:rsid w:val="00DA10ED"/>
    <w:rsid w:val="00DA1936"/>
    <w:rsid w:val="00DB1B3F"/>
    <w:rsid w:val="00DB1BF5"/>
    <w:rsid w:val="00DB27CA"/>
    <w:rsid w:val="00DB3AC6"/>
    <w:rsid w:val="00DB77B7"/>
    <w:rsid w:val="00DC0A5B"/>
    <w:rsid w:val="00DC12BF"/>
    <w:rsid w:val="00DC2510"/>
    <w:rsid w:val="00DC571C"/>
    <w:rsid w:val="00DE0096"/>
    <w:rsid w:val="00DE3EFE"/>
    <w:rsid w:val="00DE73C8"/>
    <w:rsid w:val="00E01099"/>
    <w:rsid w:val="00E0314B"/>
    <w:rsid w:val="00E03259"/>
    <w:rsid w:val="00E13CA6"/>
    <w:rsid w:val="00E225CE"/>
    <w:rsid w:val="00E247A8"/>
    <w:rsid w:val="00E347A7"/>
    <w:rsid w:val="00E4496E"/>
    <w:rsid w:val="00E50011"/>
    <w:rsid w:val="00E53C53"/>
    <w:rsid w:val="00E55D5E"/>
    <w:rsid w:val="00E67658"/>
    <w:rsid w:val="00E70CC4"/>
    <w:rsid w:val="00E70ECF"/>
    <w:rsid w:val="00E72083"/>
    <w:rsid w:val="00E86403"/>
    <w:rsid w:val="00E94925"/>
    <w:rsid w:val="00E96ED2"/>
    <w:rsid w:val="00EA172A"/>
    <w:rsid w:val="00EA1A61"/>
    <w:rsid w:val="00EA7875"/>
    <w:rsid w:val="00EB2170"/>
    <w:rsid w:val="00EB2649"/>
    <w:rsid w:val="00EB3E62"/>
    <w:rsid w:val="00EC2490"/>
    <w:rsid w:val="00EC5AAA"/>
    <w:rsid w:val="00EC7703"/>
    <w:rsid w:val="00ED46AB"/>
    <w:rsid w:val="00ED5C5F"/>
    <w:rsid w:val="00ED60D9"/>
    <w:rsid w:val="00EE0B10"/>
    <w:rsid w:val="00EE1772"/>
    <w:rsid w:val="00EF1885"/>
    <w:rsid w:val="00EF271E"/>
    <w:rsid w:val="00F0103B"/>
    <w:rsid w:val="00F035DA"/>
    <w:rsid w:val="00F03E3E"/>
    <w:rsid w:val="00F07F53"/>
    <w:rsid w:val="00F123F0"/>
    <w:rsid w:val="00F12817"/>
    <w:rsid w:val="00F1362F"/>
    <w:rsid w:val="00F143B9"/>
    <w:rsid w:val="00F151F3"/>
    <w:rsid w:val="00F20DA6"/>
    <w:rsid w:val="00F25D3C"/>
    <w:rsid w:val="00F30F38"/>
    <w:rsid w:val="00F320D7"/>
    <w:rsid w:val="00F34322"/>
    <w:rsid w:val="00F35B6B"/>
    <w:rsid w:val="00F36790"/>
    <w:rsid w:val="00F37870"/>
    <w:rsid w:val="00F53FA5"/>
    <w:rsid w:val="00F54F5B"/>
    <w:rsid w:val="00F56631"/>
    <w:rsid w:val="00F570CA"/>
    <w:rsid w:val="00F60D4E"/>
    <w:rsid w:val="00F661AE"/>
    <w:rsid w:val="00F7075E"/>
    <w:rsid w:val="00F81AB0"/>
    <w:rsid w:val="00F81E36"/>
    <w:rsid w:val="00F8474C"/>
    <w:rsid w:val="00F9158F"/>
    <w:rsid w:val="00F933B6"/>
    <w:rsid w:val="00F95133"/>
    <w:rsid w:val="00F971A6"/>
    <w:rsid w:val="00F97361"/>
    <w:rsid w:val="00F97D6E"/>
    <w:rsid w:val="00FA0EBB"/>
    <w:rsid w:val="00FA3870"/>
    <w:rsid w:val="00FA4097"/>
    <w:rsid w:val="00FA7A3F"/>
    <w:rsid w:val="00FB14C1"/>
    <w:rsid w:val="00FB3817"/>
    <w:rsid w:val="00FB7425"/>
    <w:rsid w:val="00FC0336"/>
    <w:rsid w:val="00FC2883"/>
    <w:rsid w:val="00FD4000"/>
    <w:rsid w:val="00FD72F1"/>
    <w:rsid w:val="00FE3F99"/>
    <w:rsid w:val="00FE7397"/>
    <w:rsid w:val="00FF1450"/>
    <w:rsid w:val="00FF4F57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58" fill="f" fillcolor="white" stroke="f">
      <v:fill color="white" on="f"/>
      <v:stroke on="f"/>
    </o:shapedefaults>
    <o:shapelayout v:ext="edit">
      <o:idmap v:ext="edit" data="2,3,4"/>
    </o:shapelayout>
  </w:shapeDefaults>
  <w:decimalSymbol w:val=","/>
  <w:listSeparator w:val=";"/>
  <w14:docId w14:val="4BA5EB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numPr>
        <w:numId w:val="5"/>
      </w:numPr>
      <w:spacing w:before="60" w:after="120"/>
      <w:outlineLvl w:val="1"/>
    </w:pPr>
    <w:rPr>
      <w:rFonts w:ascii="Arial" w:hAnsi="Arial"/>
      <w:b/>
      <w:caps/>
      <w:sz w:val="22"/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rFonts w:ascii="Arial" w:hAnsi="Arial"/>
      <w:caps/>
      <w:sz w:val="2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6"/>
      </w:numPr>
      <w:spacing w:before="240" w:after="60" w:line="200" w:lineRule="exact"/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pPr>
      <w:numPr>
        <w:ilvl w:val="4"/>
        <w:numId w:val="6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6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6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6"/>
      </w:numPr>
      <w:jc w:val="right"/>
      <w:outlineLvl w:val="7"/>
    </w:pPr>
    <w:rPr>
      <w:rFonts w:ascii="Arial" w:hAnsi="Arial"/>
      <w:snapToGrid w:val="0"/>
      <w:color w:val="000000"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ilvl w:val="8"/>
        <w:numId w:val="6"/>
      </w:numPr>
      <w:jc w:val="center"/>
      <w:outlineLvl w:val="8"/>
    </w:pPr>
    <w:rPr>
      <w:rFonts w:ascii="Arial" w:hAnsi="Arial"/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Seznam">
    <w:name w:val="List"/>
    <w:basedOn w:val="Normln"/>
    <w:pPr>
      <w:jc w:val="both"/>
    </w:pPr>
    <w:rPr>
      <w:rFonts w:ascii="Arial" w:hAnsi="Arial"/>
    </w:rPr>
  </w:style>
  <w:style w:type="paragraph" w:styleId="Seznam2">
    <w:name w:val="List 2"/>
    <w:basedOn w:val="Normln"/>
    <w:pPr>
      <w:ind w:left="566" w:hanging="283"/>
    </w:pPr>
  </w:style>
  <w:style w:type="paragraph" w:styleId="Seznam3">
    <w:name w:val="List 3"/>
    <w:basedOn w:val="Normln"/>
    <w:pPr>
      <w:ind w:left="849" w:hanging="283"/>
    </w:pPr>
  </w:style>
  <w:style w:type="paragraph" w:styleId="Seznamsodrkami">
    <w:name w:val="List Bullet"/>
    <w:basedOn w:val="Normln"/>
    <w:pPr>
      <w:ind w:left="283" w:hanging="283"/>
    </w:pPr>
  </w:style>
  <w:style w:type="paragraph" w:styleId="Seznamsodrkami2">
    <w:name w:val="List Bullet 2"/>
    <w:basedOn w:val="Normln"/>
    <w:pPr>
      <w:ind w:left="566" w:hanging="283"/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Nzev">
    <w:name w:val="Title"/>
    <w:basedOn w:val="Normln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"/>
    <w:pPr>
      <w:spacing w:after="120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Normlnodsazen">
    <w:name w:val="Normal Indent"/>
    <w:basedOn w:val="Normln"/>
    <w:pPr>
      <w:ind w:left="708"/>
    </w:pPr>
    <w:rPr>
      <w:sz w:val="24"/>
    </w:rPr>
  </w:style>
  <w:style w:type="paragraph" w:styleId="Textkomente">
    <w:name w:val="annotation text"/>
    <w:aliases w:val="Text poznámky"/>
    <w:basedOn w:val="Normln"/>
    <w:link w:val="TextkomenteChar"/>
    <w:semiHidden/>
    <w:rPr>
      <w:sz w:val="24"/>
    </w:rPr>
  </w:style>
  <w:style w:type="character" w:styleId="Odkaznakoment">
    <w:name w:val="annotation reference"/>
    <w:aliases w:val="Značka poznámky"/>
    <w:semiHidden/>
    <w:rPr>
      <w:sz w:val="16"/>
    </w:rPr>
  </w:style>
  <w:style w:type="paragraph" w:styleId="Zkladntext2">
    <w:name w:val="Body Text 2"/>
    <w:basedOn w:val="Normln"/>
    <w:rPr>
      <w:rFonts w:ascii="Arial" w:hAnsi="Arial"/>
      <w:i/>
    </w:rPr>
  </w:style>
  <w:style w:type="paragraph" w:styleId="Zkladntextodsazen">
    <w:name w:val="Body Text Indent"/>
    <w:basedOn w:val="Normln"/>
    <w:pPr>
      <w:spacing w:after="120"/>
      <w:ind w:right="-142" w:firstLine="568"/>
      <w:jc w:val="both"/>
    </w:pPr>
    <w:rPr>
      <w:sz w:val="22"/>
    </w:rPr>
  </w:style>
  <w:style w:type="paragraph" w:styleId="Zkladntext3">
    <w:name w:val="Body Text 3"/>
    <w:basedOn w:val="Normln"/>
    <w:pPr>
      <w:jc w:val="center"/>
    </w:pPr>
    <w:rPr>
      <w:rFonts w:ascii="Arial" w:hAnsi="Arial"/>
      <w:b/>
    </w:rPr>
  </w:style>
  <w:style w:type="paragraph" w:customStyle="1" w:styleId="Logo">
    <w:name w:val="Logo"/>
    <w:basedOn w:val="Normln"/>
    <w:pPr>
      <w:spacing w:before="120"/>
      <w:ind w:left="567" w:right="567"/>
      <w:jc w:val="center"/>
    </w:pPr>
    <w:rPr>
      <w:sz w:val="8"/>
    </w:rPr>
  </w:style>
  <w:style w:type="paragraph" w:customStyle="1" w:styleId="Kolonkaodzatku">
    <w:name w:val="Kolonka od začátku"/>
    <w:basedOn w:val="Normln"/>
    <w:pPr>
      <w:tabs>
        <w:tab w:val="left" w:pos="2057"/>
      </w:tabs>
      <w:spacing w:before="60" w:after="60"/>
      <w:ind w:left="284"/>
      <w:jc w:val="both"/>
    </w:pPr>
    <w:rPr>
      <w:rFonts w:ascii="Arial" w:hAnsi="Arial"/>
    </w:rPr>
  </w:style>
  <w:style w:type="paragraph" w:customStyle="1" w:styleId="Podnzevtiskopisu">
    <w:name w:val="Podnázev tiskopisu"/>
    <w:basedOn w:val="Normln"/>
    <w:pPr>
      <w:spacing w:before="60" w:after="60"/>
      <w:ind w:left="284"/>
    </w:pPr>
    <w:rPr>
      <w:rFonts w:ascii="Arial" w:hAnsi="Arial"/>
      <w:sz w:val="28"/>
    </w:rPr>
  </w:style>
  <w:style w:type="paragraph" w:customStyle="1" w:styleId="Zkladntext31">
    <w:name w:val="Základní text 31"/>
    <w:basedOn w:val="Normln"/>
    <w:pPr>
      <w:tabs>
        <w:tab w:val="left" w:pos="425"/>
      </w:tabs>
      <w:spacing w:before="120" w:after="120"/>
      <w:jc w:val="both"/>
    </w:pPr>
    <w:rPr>
      <w:sz w:val="24"/>
    </w:rPr>
  </w:style>
  <w:style w:type="paragraph" w:customStyle="1" w:styleId="Zkladntext21">
    <w:name w:val="Základní text 21"/>
    <w:basedOn w:val="Normln"/>
    <w:autoRedefine/>
    <w:pPr>
      <w:tabs>
        <w:tab w:val="left" w:pos="425"/>
      </w:tabs>
      <w:jc w:val="both"/>
    </w:pPr>
    <w:rPr>
      <w:rFonts w:ascii="Arial" w:hAnsi="Arial"/>
      <w:b/>
      <w:sz w:val="24"/>
    </w:rPr>
  </w:style>
  <w:style w:type="paragraph" w:customStyle="1" w:styleId="Nadpis3Nadpis3P">
    <w:name w:val="Nadpis 3.Nadpis 3P"/>
    <w:basedOn w:val="Normln"/>
    <w:next w:val="Normln"/>
    <w:autoRedefine/>
    <w:pPr>
      <w:numPr>
        <w:ilvl w:val="1"/>
        <w:numId w:val="7"/>
      </w:numPr>
      <w:spacing w:before="120" w:after="120"/>
      <w:jc w:val="both"/>
      <w:outlineLvl w:val="2"/>
    </w:pPr>
    <w:rPr>
      <w:rFonts w:ascii="Arial" w:hAnsi="Arial"/>
    </w:rPr>
  </w:style>
  <w:style w:type="paragraph" w:customStyle="1" w:styleId="Nadpis2Nadpis2P">
    <w:name w:val="Nadpis 2.Nadpis 2P"/>
    <w:basedOn w:val="Normln"/>
    <w:next w:val="Normln"/>
    <w:pPr>
      <w:keepNext/>
      <w:numPr>
        <w:ilvl w:val="1"/>
        <w:numId w:val="1"/>
      </w:numPr>
      <w:spacing w:before="120"/>
      <w:jc w:val="center"/>
    </w:pPr>
    <w:rPr>
      <w:rFonts w:ascii="Arial" w:hAnsi="Arial"/>
      <w:b/>
      <w:sz w:val="22"/>
    </w:rPr>
  </w:style>
  <w:style w:type="paragraph" w:customStyle="1" w:styleId="ZkladntextZkladntextP">
    <w:name w:val="Základní text.Základní textP"/>
    <w:basedOn w:val="Normln"/>
    <w:pPr>
      <w:keepNext/>
      <w:spacing w:after="120"/>
      <w:jc w:val="center"/>
    </w:pPr>
    <w:rPr>
      <w:rFonts w:ascii="Arial" w:hAnsi="Arial"/>
      <w:b/>
      <w:sz w:val="22"/>
      <w:u w:val="single"/>
    </w:rPr>
  </w:style>
  <w:style w:type="table" w:styleId="Mkatabulky">
    <w:name w:val="Table Grid"/>
    <w:basedOn w:val="Normlntabulka"/>
    <w:rsid w:val="00395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qFormat/>
    <w:rsid w:val="005D64CF"/>
    <w:pPr>
      <w:ind w:left="567" w:hanging="567"/>
      <w:jc w:val="both"/>
    </w:pPr>
    <w:rPr>
      <w:rFonts w:ascii="Arial" w:hAnsi="Arial" w:cs="Arial"/>
      <w:b/>
      <w:sz w:val="22"/>
      <w:szCs w:val="22"/>
      <w:u w:val="single"/>
    </w:rPr>
  </w:style>
  <w:style w:type="paragraph" w:styleId="Zkladntextodsazen2">
    <w:name w:val="Body Text Indent 2"/>
    <w:basedOn w:val="Normln"/>
    <w:rsid w:val="007A6E09"/>
    <w:pPr>
      <w:spacing w:after="120" w:line="480" w:lineRule="auto"/>
      <w:ind w:left="283"/>
    </w:pPr>
  </w:style>
  <w:style w:type="paragraph" w:styleId="Textbubliny">
    <w:name w:val="Balloon Text"/>
    <w:basedOn w:val="Normln"/>
    <w:semiHidden/>
    <w:rsid w:val="000C75E6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rsid w:val="0076776D"/>
  </w:style>
  <w:style w:type="paragraph" w:styleId="Odstavecseseznamem">
    <w:name w:val="List Paragraph"/>
    <w:basedOn w:val="Normln"/>
    <w:uiPriority w:val="34"/>
    <w:qFormat/>
    <w:rsid w:val="001A5229"/>
    <w:pPr>
      <w:ind w:left="720"/>
      <w:contextualSpacing/>
    </w:pPr>
    <w:rPr>
      <w:rFonts w:asciiTheme="minorHAnsi" w:hAnsiTheme="minorHAnsi" w:cs="Polo"/>
      <w:snapToGrid w:val="0"/>
      <w:color w:val="000000"/>
      <w:sz w:val="24"/>
      <w:szCs w:val="24"/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B2170"/>
    <w:rPr>
      <w:b/>
      <w:bCs/>
      <w:sz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semiHidden/>
    <w:rsid w:val="00EB2170"/>
    <w:rPr>
      <w:sz w:val="24"/>
    </w:rPr>
  </w:style>
  <w:style w:type="character" w:customStyle="1" w:styleId="PedmtkomenteChar">
    <w:name w:val="Předmět komentáře Char"/>
    <w:basedOn w:val="TextkomenteChar"/>
    <w:link w:val="Pedmtkomente"/>
    <w:semiHidden/>
    <w:rsid w:val="00EB2170"/>
    <w:rPr>
      <w:b/>
      <w:bCs/>
      <w:sz w:val="24"/>
    </w:rPr>
  </w:style>
  <w:style w:type="character" w:customStyle="1" w:styleId="ZhlavChar">
    <w:name w:val="Záhlaví Char"/>
    <w:link w:val="Zhlav"/>
    <w:locked/>
    <w:rsid w:val="00C53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2022-08-31T07:55:00Z</dcterms:created>
  <dcterms:modified xsi:type="dcterms:W3CDTF">2022-09-01T06:03:00Z</dcterms:modified>
</cp:coreProperties>
</file>